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33E70531" w:rsidR="00997F82" w:rsidRPr="003C2452" w:rsidRDefault="00B77133"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 xml:space="preserve">Miestna akčná skupina </w:t>
      </w:r>
      <w:r w:rsidR="00181664">
        <w:rPr>
          <w:rFonts w:ascii="Arial" w:eastAsia="Times New Roman" w:hAnsi="Arial" w:cs="Arial"/>
          <w:b/>
          <w:i/>
          <w:sz w:val="28"/>
          <w:szCs w:val="20"/>
        </w:rPr>
        <w:t>Inovec</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300ABF8B"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ins w:id="0" w:author="Daniel Pavlačka" w:date="2022-12-29T15:13:00Z">
        <w:r w:rsidR="00D06765">
          <w:rPr>
            <w:rFonts w:ascii="Arial" w:eastAsia="Times New Roman" w:hAnsi="Arial" w:cs="Arial"/>
            <w:color w:val="002060"/>
            <w:sz w:val="28"/>
            <w:szCs w:val="20"/>
          </w:rPr>
          <w:t xml:space="preserve"> (</w:t>
        </w:r>
        <w:proofErr w:type="spellStart"/>
        <w:r w:rsidR="00D06765">
          <w:rPr>
            <w:rFonts w:ascii="Arial" w:eastAsia="Times New Roman" w:hAnsi="Arial" w:cs="Arial"/>
            <w:color w:val="002060"/>
            <w:sz w:val="28"/>
            <w:szCs w:val="20"/>
          </w:rPr>
          <w:t>ŽoPr</w:t>
        </w:r>
        <w:proofErr w:type="spellEnd"/>
        <w:r w:rsidR="00D06765">
          <w:rPr>
            <w:rFonts w:ascii="Arial" w:eastAsia="Times New Roman" w:hAnsi="Arial" w:cs="Arial"/>
            <w:color w:val="002060"/>
            <w:sz w:val="28"/>
            <w:szCs w:val="20"/>
          </w:rPr>
          <w:t>)</w:t>
        </w:r>
      </w:ins>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2762FF47"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181664">
        <w:rPr>
          <w:rFonts w:ascii="Arial" w:eastAsia="Times New Roman" w:hAnsi="Arial" w:cs="Arial"/>
          <w:sz w:val="28"/>
          <w:szCs w:val="20"/>
        </w:rPr>
        <w:t>ACU4-511-005</w:t>
      </w:r>
    </w:p>
    <w:p w14:paraId="1BE82116" w14:textId="3349F7C0" w:rsidR="00D06765" w:rsidRDefault="00D06765" w:rsidP="00997F82">
      <w:pPr>
        <w:spacing w:after="0" w:line="240" w:lineRule="auto"/>
        <w:jc w:val="center"/>
        <w:rPr>
          <w:ins w:id="1" w:author="Daniel Pavlačka" w:date="2022-12-29T15:13:00Z"/>
          <w:rFonts w:ascii="Arial" w:eastAsia="Times New Roman" w:hAnsi="Arial" w:cs="Arial"/>
          <w:sz w:val="28"/>
          <w:szCs w:val="20"/>
        </w:rPr>
      </w:pPr>
    </w:p>
    <w:p w14:paraId="37B2416A" w14:textId="031B378D" w:rsidR="00D06765" w:rsidRPr="00D06765" w:rsidRDefault="00D06765" w:rsidP="00997F82">
      <w:pPr>
        <w:spacing w:after="0" w:line="240" w:lineRule="auto"/>
        <w:jc w:val="center"/>
        <w:rPr>
          <w:ins w:id="2" w:author="Daniel Pavlačka" w:date="2022-12-29T15:13:00Z"/>
          <w:rFonts w:ascii="Arial" w:eastAsia="Times New Roman" w:hAnsi="Arial" w:cs="Arial"/>
          <w:color w:val="1F4E79" w:themeColor="accent1" w:themeShade="80"/>
          <w:sz w:val="28"/>
          <w:szCs w:val="20"/>
        </w:rPr>
      </w:pPr>
      <w:ins w:id="3" w:author="Daniel Pavlačka" w:date="2022-12-29T15:13:00Z">
        <w:r w:rsidRPr="00D06765">
          <w:rPr>
            <w:rFonts w:ascii="Arial" w:eastAsia="Times New Roman" w:hAnsi="Arial" w:cs="Arial"/>
            <w:color w:val="1F4E79" w:themeColor="accent1" w:themeShade="80"/>
            <w:sz w:val="28"/>
            <w:szCs w:val="20"/>
          </w:rPr>
          <w:t>Aktualizácia č. 1</w:t>
        </w:r>
      </w:ins>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DF2013">
            <w:pPr>
              <w:pStyle w:val="Odsekzoznamu"/>
              <w:pageBreakBefore/>
              <w:numPr>
                <w:ilvl w:val="0"/>
                <w:numId w:val="47"/>
              </w:numPr>
              <w:tabs>
                <w:tab w:val="left" w:pos="2268"/>
              </w:tabs>
              <w:spacing w:before="12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22C134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4231E5">
            <w:rPr>
              <w:rFonts w:ascii="Arial" w:hAnsi="Arial" w:cs="Arial"/>
              <w:b/>
              <w:sz w:val="22"/>
            </w:rPr>
            <w:t>5.1.1 Zvýšenie zamestnanosti na miestnej úrovni podporou podnikania a inovácií</w:t>
          </w:r>
        </w:sdtContent>
      </w:sdt>
    </w:p>
    <w:p w14:paraId="266737C6" w14:textId="7288B431"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231E5">
            <w:rPr>
              <w:rFonts w:ascii="Arial" w:hAnsi="Arial" w:cs="Arial"/>
              <w:sz w:val="22"/>
            </w:rPr>
            <w:t>A1 Podpora podnikania a inovácií</w:t>
          </w:r>
        </w:sdtContent>
      </w:sdt>
    </w:p>
    <w:p w14:paraId="60D37D52" w14:textId="1A89BD4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4231E5">
            <w:rPr>
              <w:rFonts w:ascii="Arial" w:hAnsi="Arial" w:cs="Arial"/>
              <w:b/>
              <w:sz w:val="22"/>
            </w:rPr>
            <w:t xml:space="preserve">Schéma minimálnej pomoci na podporu </w:t>
          </w:r>
          <w:proofErr w:type="spellStart"/>
          <w:r w:rsidR="004231E5">
            <w:rPr>
              <w:rFonts w:ascii="Arial" w:hAnsi="Arial" w:cs="Arial"/>
              <w:b/>
              <w:sz w:val="22"/>
            </w:rPr>
            <w:t>mikro</w:t>
          </w:r>
          <w:proofErr w:type="spellEnd"/>
          <w:r w:rsidR="004231E5">
            <w:rPr>
              <w:rFonts w:ascii="Arial" w:hAnsi="Arial" w:cs="Arial"/>
              <w:b/>
              <w:sz w:val="22"/>
            </w:rPr>
            <w:t xml:space="preserve">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7894EAAB"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B77133">
        <w:rPr>
          <w:rFonts w:ascii="Arial" w:hAnsi="Arial" w:cs="Arial"/>
          <w:i/>
          <w:sz w:val="22"/>
        </w:rPr>
        <w:t xml:space="preserve">Miestna akčná skupina </w:t>
      </w:r>
      <w:r w:rsidR="00181664">
        <w:rPr>
          <w:rFonts w:ascii="Arial" w:hAnsi="Arial" w:cs="Arial"/>
          <w:i/>
          <w:sz w:val="22"/>
        </w:rPr>
        <w:t>Inovec</w:t>
      </w:r>
      <w:r w:rsidRPr="00B50BAE">
        <w:rPr>
          <w:rFonts w:ascii="Arial" w:hAnsi="Arial" w:cs="Arial"/>
          <w:sz w:val="22"/>
        </w:rPr>
        <w:t xml:space="preserve"> </w:t>
      </w:r>
    </w:p>
    <w:p w14:paraId="5C40D1B0" w14:textId="0DA61972" w:rsidR="00997F82" w:rsidRPr="00B50BAE"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181664">
        <w:rPr>
          <w:rFonts w:ascii="Arial" w:hAnsi="Arial" w:cs="Arial"/>
          <w:i/>
          <w:sz w:val="22"/>
        </w:rPr>
        <w:t>Mníchova Lehota 67</w:t>
      </w:r>
    </w:p>
    <w:p w14:paraId="2FDA933C" w14:textId="50524B5E" w:rsidR="0015023D" w:rsidRPr="003A2918" w:rsidRDefault="00997F82" w:rsidP="003A2918">
      <w:pPr>
        <w:tabs>
          <w:tab w:val="left" w:pos="1418"/>
        </w:tabs>
        <w:spacing w:after="0" w:line="240" w:lineRule="auto"/>
        <w:rPr>
          <w:rFonts w:ascii="Arial" w:hAnsi="Arial" w:cs="Arial"/>
          <w:i/>
          <w:sz w:val="22"/>
          <w:highlight w:val="yellow"/>
        </w:rPr>
      </w:pPr>
      <w:r w:rsidRPr="00B50BAE">
        <w:rPr>
          <w:rFonts w:ascii="Arial" w:hAnsi="Arial" w:cs="Arial"/>
          <w:i/>
          <w:sz w:val="22"/>
        </w:rPr>
        <w:tab/>
      </w:r>
      <w:r w:rsidR="00181664">
        <w:rPr>
          <w:rFonts w:ascii="Arial" w:hAnsi="Arial" w:cs="Arial"/>
          <w:i/>
          <w:sz w:val="22"/>
        </w:rPr>
        <w:t>913 21 Trenčianska Turná</w:t>
      </w:r>
    </w:p>
    <w:p w14:paraId="11916F01" w14:textId="4BD3EB5C" w:rsidR="00997F82" w:rsidRPr="009B3DD7" w:rsidRDefault="00181664" w:rsidP="00181664">
      <w:pPr>
        <w:spacing w:before="480" w:after="240" w:line="240" w:lineRule="auto"/>
        <w:rPr>
          <w:rFonts w:ascii="Arial" w:hAnsi="Arial" w:cs="Arial"/>
          <w:b/>
          <w:color w:val="44546A" w:themeColor="text2"/>
          <w:szCs w:val="19"/>
        </w:rPr>
      </w:pPr>
      <w:r>
        <w:rPr>
          <w:rFonts w:ascii="Arial" w:hAnsi="Arial" w:cs="Arial"/>
          <w:b/>
          <w:color w:val="44546A" w:themeColor="text2"/>
          <w:szCs w:val="19"/>
        </w:rPr>
        <w:t>&amp;</w:t>
      </w:r>
      <w:r w:rsidR="00997F82" w:rsidRPr="009B3DD7">
        <w:rPr>
          <w:rFonts w:ascii="Arial" w:hAnsi="Arial" w:cs="Arial"/>
          <w:b/>
          <w:color w:val="44546A" w:themeColor="text2"/>
          <w:szCs w:val="19"/>
        </w:rPr>
        <w:t>Dĺžka trvania</w:t>
      </w:r>
      <w:r w:rsidR="00997F82">
        <w:rPr>
          <w:rFonts w:ascii="Arial" w:hAnsi="Arial" w:cs="Arial"/>
          <w:b/>
          <w:color w:val="44546A" w:themeColor="text2"/>
          <w:szCs w:val="19"/>
        </w:rPr>
        <w:t xml:space="preserve"> výzvy</w:t>
      </w:r>
    </w:p>
    <w:p w14:paraId="135C335A" w14:textId="2796A3E4"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2-11-11T00:00:00Z">
            <w:dateFormat w:val="d. M. yyyy"/>
            <w:lid w:val="sk-SK"/>
            <w:storeMappedDataAs w:val="dateTime"/>
            <w:calendar w:val="gregorian"/>
          </w:date>
        </w:sdtPr>
        <w:sdtContent>
          <w:r w:rsidR="004231E5">
            <w:rPr>
              <w:rFonts w:ascii="Arial" w:hAnsi="Arial" w:cs="Arial"/>
              <w:sz w:val="22"/>
            </w:rPr>
            <w:t>11. 11. 2022</w:t>
          </w:r>
        </w:sdtContent>
      </w:sdt>
    </w:p>
    <w:p w14:paraId="532ABE8D" w14:textId="020CE0A1"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181664" w:rsidRPr="00181664">
          <w:rPr>
            <w:rStyle w:val="Hypertextovprepojenie"/>
            <w:rFonts w:cs="Arial"/>
            <w:sz w:val="22"/>
          </w:rPr>
          <w:t>https://www.masinovec.sk/</w:t>
        </w:r>
      </w:hyperlink>
      <w:r w:rsidR="00181664">
        <w:t xml:space="preserve">  </w:t>
      </w:r>
      <w:r w:rsidR="00391D39">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495F6E" w:rsidRPr="00495F6E">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0DF0F57"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5F543C">
        <w:rPr>
          <w:rFonts w:ascii="Arial" w:hAnsi="Arial" w:cs="Arial"/>
          <w:b/>
          <w:sz w:val="22"/>
        </w:rPr>
        <w:t>200 000,00</w:t>
      </w:r>
      <w:r w:rsidR="001A66BD" w:rsidRPr="001A66BD">
        <w:rPr>
          <w:rFonts w:ascii="Arial" w:hAnsi="Arial" w:cs="Arial"/>
          <w:b/>
          <w:sz w:val="22"/>
        </w:rPr>
        <w:t xml:space="preserve"> </w:t>
      </w:r>
      <w:r w:rsidRPr="001A66BD">
        <w:rPr>
          <w:rFonts w:ascii="Arial" w:hAnsi="Arial" w:cs="Arial"/>
          <w:b/>
          <w:sz w:val="22"/>
        </w:rPr>
        <w:t>EUR</w:t>
      </w:r>
      <w:r>
        <w:rPr>
          <w:rFonts w:ascii="Arial" w:hAnsi="Arial" w:cs="Arial"/>
          <w:b/>
          <w:sz w:val="22"/>
        </w:rPr>
        <w:t>.</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2730F64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CF002D">
        <w:rPr>
          <w:sz w:val="22"/>
          <w:szCs w:val="22"/>
        </w:rPr>
        <w:t> žiadostiach o poskytnutie príspevku (ďalej aj „</w:t>
      </w:r>
      <w:proofErr w:type="spellStart"/>
      <w:r>
        <w:rPr>
          <w:sz w:val="22"/>
          <w:szCs w:val="22"/>
        </w:rPr>
        <w:t>ŽoPr</w:t>
      </w:r>
      <w:proofErr w:type="spellEnd"/>
      <w:r w:rsidR="00CF002D">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0AF25AB5"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6E253A">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6E253A">
        <w:rPr>
          <w:rFonts w:ascii="Arial" w:hAnsi="Arial" w:cs="Arial"/>
          <w:sz w:val="22"/>
        </w:rPr>
        <w:t xml:space="preserve">45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4191A6BE" w14:textId="2102CCC5" w:rsidR="009842D2" w:rsidRPr="009842D2" w:rsidRDefault="009842D2" w:rsidP="009842D2">
      <w:pPr>
        <w:pStyle w:val="Odsekzoznamu"/>
        <w:numPr>
          <w:ilvl w:val="0"/>
          <w:numId w:val="22"/>
        </w:numPr>
        <w:spacing w:after="0" w:line="240" w:lineRule="auto"/>
        <w:ind w:left="714" w:hanging="357"/>
        <w:contextualSpacing w:val="0"/>
        <w:jc w:val="both"/>
        <w:rPr>
          <w:rFonts w:ascii="Arial" w:hAnsi="Arial" w:cs="Arial"/>
          <w:sz w:val="22"/>
        </w:rPr>
      </w:pPr>
      <w:r w:rsidRPr="009842D2">
        <w:rPr>
          <w:rFonts w:ascii="Arial" w:hAnsi="Arial" w:cs="Arial"/>
          <w:sz w:val="22"/>
        </w:rPr>
        <w:t>R</w:t>
      </w:r>
      <w:r w:rsidR="00997F82" w:rsidRPr="009842D2">
        <w:rPr>
          <w:rFonts w:ascii="Arial" w:hAnsi="Arial" w:cs="Arial"/>
          <w:sz w:val="22"/>
        </w:rPr>
        <w:t>efundácie</w:t>
      </w:r>
      <w:bookmarkStart w:id="4" w:name="_Hlk35605282"/>
      <w:r>
        <w:rPr>
          <w:rFonts w:ascii="Arial" w:hAnsi="Arial" w:cs="Arial"/>
          <w:sz w:val="22"/>
        </w:rPr>
        <w:t>.</w:t>
      </w:r>
    </w:p>
    <w:p w14:paraId="7A963550" w14:textId="77777777" w:rsidR="009842D2" w:rsidRPr="009842D2" w:rsidRDefault="009842D2" w:rsidP="009842D2">
      <w:pPr>
        <w:pStyle w:val="Odsekzoznamu"/>
        <w:spacing w:after="0" w:line="240" w:lineRule="auto"/>
        <w:ind w:left="714"/>
        <w:contextualSpacing w:val="0"/>
        <w:jc w:val="both"/>
        <w:rPr>
          <w:rFonts w:ascii="Arial" w:hAnsi="Arial" w:cs="Arial"/>
          <w:sz w:val="22"/>
          <w:highlight w:val="yellow"/>
        </w:rPr>
      </w:pPr>
    </w:p>
    <w:bookmarkEnd w:id="4"/>
    <w:p w14:paraId="383C8DFB" w14:textId="28017482" w:rsidR="00997F82" w:rsidRPr="009842D2" w:rsidRDefault="00997F82" w:rsidP="009842D2">
      <w:pPr>
        <w:spacing w:after="0" w:line="240" w:lineRule="auto"/>
        <w:ind w:left="357"/>
        <w:jc w:val="both"/>
        <w:rPr>
          <w:rFonts w:ascii="Arial" w:hAnsi="Arial" w:cs="Arial"/>
          <w:sz w:val="22"/>
          <w:highlight w:val="yellow"/>
        </w:rPr>
      </w:pPr>
      <w:r w:rsidRPr="009842D2">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1566C">
        <w:tc>
          <w:tcPr>
            <w:tcW w:w="3070" w:type="dxa"/>
            <w:vAlign w:val="center"/>
          </w:tcPr>
          <w:p w14:paraId="71B31EE8" w14:textId="54298518" w:rsidR="00997F82" w:rsidRDefault="00B0274E" w:rsidP="00016DEA">
            <w:pPr>
              <w:spacing w:before="60" w:after="60" w:line="240" w:lineRule="auto"/>
              <w:jc w:val="center"/>
              <w:outlineLvl w:val="0"/>
              <w:rPr>
                <w:rFonts w:ascii="Arial" w:hAnsi="Arial" w:cs="Arial"/>
                <w:sz w:val="20"/>
                <w:szCs w:val="20"/>
              </w:rPr>
            </w:pPr>
            <w:r>
              <w:rPr>
                <w:rFonts w:ascii="Arial" w:hAnsi="Arial" w:cs="Arial"/>
                <w:sz w:val="20"/>
                <w:szCs w:val="20"/>
              </w:rPr>
              <w:t>31.12.2022</w:t>
            </w:r>
          </w:p>
        </w:tc>
        <w:tc>
          <w:tcPr>
            <w:tcW w:w="3070" w:type="dxa"/>
            <w:shd w:val="clear" w:color="auto" w:fill="auto"/>
            <w:vAlign w:val="center"/>
          </w:tcPr>
          <w:p w14:paraId="7FB5A443" w14:textId="3AF2E9D3" w:rsidR="00997F82" w:rsidRDefault="005F543C" w:rsidP="00016DEA">
            <w:pPr>
              <w:spacing w:before="60" w:after="60" w:line="240" w:lineRule="auto"/>
              <w:jc w:val="center"/>
              <w:outlineLvl w:val="0"/>
              <w:rPr>
                <w:rFonts w:ascii="Arial" w:hAnsi="Arial" w:cs="Arial"/>
                <w:sz w:val="20"/>
                <w:szCs w:val="20"/>
              </w:rPr>
            </w:pPr>
            <w:r>
              <w:rPr>
                <w:rFonts w:ascii="Arial" w:hAnsi="Arial" w:cs="Arial"/>
                <w:sz w:val="20"/>
                <w:szCs w:val="20"/>
              </w:rPr>
              <w:t>31.</w:t>
            </w:r>
            <w:r w:rsidR="00B0274E">
              <w:rPr>
                <w:rFonts w:ascii="Arial" w:hAnsi="Arial" w:cs="Arial"/>
                <w:sz w:val="20"/>
                <w:szCs w:val="20"/>
              </w:rPr>
              <w:t>01</w:t>
            </w:r>
            <w:r>
              <w:rPr>
                <w:rFonts w:ascii="Arial" w:hAnsi="Arial" w:cs="Arial"/>
                <w:sz w:val="20"/>
                <w:szCs w:val="20"/>
              </w:rPr>
              <w:t>.202</w:t>
            </w:r>
            <w:r w:rsidR="00B0274E">
              <w:rPr>
                <w:rFonts w:ascii="Arial" w:hAnsi="Arial" w:cs="Arial"/>
                <w:sz w:val="20"/>
                <w:szCs w:val="20"/>
              </w:rPr>
              <w:t>3</w:t>
            </w:r>
          </w:p>
        </w:tc>
        <w:tc>
          <w:tcPr>
            <w:tcW w:w="3494" w:type="dxa"/>
          </w:tcPr>
          <w:p w14:paraId="766B9373" w14:textId="60F8DFA2"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7C31E8">
              <w:rPr>
                <w:rFonts w:ascii="Arial" w:hAnsi="Arial" w:cs="Arial"/>
                <w:sz w:val="20"/>
                <w:szCs w:val="20"/>
              </w:rPr>
              <w:t>1</w:t>
            </w:r>
            <w:r w:rsidR="00064A66">
              <w:rPr>
                <w:rFonts w:ascii="Arial" w:hAnsi="Arial" w:cs="Arial"/>
                <w:sz w:val="20"/>
                <w:szCs w:val="20"/>
              </w:rPr>
              <w:t xml:space="preserve"> </w:t>
            </w:r>
            <w:r>
              <w:rPr>
                <w:rFonts w:ascii="Arial" w:hAnsi="Arial" w:cs="Arial"/>
                <w:sz w:val="20"/>
                <w:szCs w:val="20"/>
              </w:rPr>
              <w:t>mesia</w:t>
            </w:r>
            <w:r w:rsidR="00C51583">
              <w:rPr>
                <w:rFonts w:ascii="Arial" w:hAnsi="Arial" w:cs="Arial"/>
                <w:sz w:val="20"/>
                <w:szCs w:val="20"/>
              </w:rPr>
              <w:t>ca</w:t>
            </w:r>
            <w:r>
              <w:rPr>
                <w:rFonts w:ascii="Arial" w:hAnsi="Arial" w:cs="Arial"/>
                <w:sz w:val="20"/>
                <w:szCs w:val="20"/>
              </w:rPr>
              <w:t xml:space="preserve"> od predchádzajúceho hodnotiaceho kola a to vždy k </w:t>
            </w:r>
            <w:r w:rsidR="00064A66">
              <w:rPr>
                <w:rFonts w:ascii="Arial" w:hAnsi="Arial" w:cs="Arial"/>
                <w:sz w:val="20"/>
                <w:szCs w:val="20"/>
              </w:rPr>
              <w:t>poslednému</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5"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5"/>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lastRenderedPageBreak/>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58FF9DC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C85FC6">
        <w:rPr>
          <w:rFonts w:ascii="Arial" w:hAnsi="Arial" w:cs="Arial"/>
          <w:sz w:val="22"/>
        </w:rPr>
        <w:t>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C85FC6">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77777777" w:rsidR="00997F82" w:rsidRPr="005B7618" w:rsidRDefault="00997F82" w:rsidP="00467625">
            <w:pPr>
              <w:pStyle w:val="Odsekzoznamu"/>
              <w:widowControl w:val="0"/>
              <w:numPr>
                <w:ilvl w:val="0"/>
                <w:numId w:val="11"/>
              </w:numPr>
              <w:spacing w:before="60" w:after="60" w:line="240" w:lineRule="auto"/>
              <w:ind w:left="649"/>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467625">
            <w:pPr>
              <w:pStyle w:val="Odsekzoznamu"/>
              <w:widowControl w:val="0"/>
              <w:numPr>
                <w:ilvl w:val="0"/>
                <w:numId w:val="11"/>
              </w:numPr>
              <w:spacing w:before="60" w:after="60" w:line="240" w:lineRule="auto"/>
              <w:ind w:left="649"/>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6D24973D" w14:textId="07646B19" w:rsidR="00DF2013" w:rsidRPr="00467625" w:rsidRDefault="00EB65C0" w:rsidP="00DF2013">
            <w:pPr>
              <w:pStyle w:val="Odsekzoznamu"/>
              <w:widowControl w:val="0"/>
              <w:spacing w:before="240" w:after="120" w:line="240" w:lineRule="auto"/>
              <w:ind w:left="85" w:right="85"/>
              <w:contextualSpacing w:val="0"/>
              <w:jc w:val="both"/>
              <w:rPr>
                <w:rFonts w:ascii="Arial" w:hAnsi="Arial" w:cs="Arial"/>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DF2013">
              <w:rPr>
                <w:rFonts w:ascii="Arial" w:hAnsi="Arial" w:cs="Arial"/>
                <w:bCs/>
                <w:sz w:val="20"/>
                <w:szCs w:val="20"/>
              </w:rPr>
              <w:t xml:space="preserve"> Žiadateľ </w:t>
            </w:r>
            <w:r w:rsidR="00467625">
              <w:rPr>
                <w:rFonts w:ascii="Arial" w:hAnsi="Arial" w:cs="Arial"/>
                <w:bCs/>
                <w:sz w:val="20"/>
                <w:szCs w:val="20"/>
              </w:rPr>
              <w:t xml:space="preserve">zapísaný v obchodnom registri </w:t>
            </w:r>
            <w:r w:rsidR="00DF2013">
              <w:rPr>
                <w:rFonts w:ascii="Arial" w:hAnsi="Arial" w:cs="Arial"/>
                <w:bCs/>
                <w:sz w:val="20"/>
                <w:szCs w:val="20"/>
              </w:rPr>
              <w:t xml:space="preserve">nesmie mať v obchodnom registri zapísané činnosti poľnohospodárskej prvovýroby. Žiadateľ </w:t>
            </w:r>
            <w:r w:rsidR="00467625">
              <w:rPr>
                <w:rFonts w:ascii="Arial" w:hAnsi="Arial" w:cs="Arial"/>
                <w:bCs/>
                <w:sz w:val="20"/>
                <w:szCs w:val="20"/>
              </w:rPr>
              <w:t xml:space="preserve">nezapísaný v obchodnom registri </w:t>
            </w:r>
            <w:r w:rsidR="00DF2013">
              <w:rPr>
                <w:rFonts w:ascii="Arial" w:hAnsi="Arial" w:cs="Arial"/>
                <w:bCs/>
                <w:sz w:val="20"/>
                <w:szCs w:val="20"/>
              </w:rPr>
              <w:t>nesmie</w:t>
            </w:r>
            <w:r w:rsidR="00467625">
              <w:rPr>
                <w:rFonts w:ascii="Arial" w:hAnsi="Arial" w:cs="Arial"/>
                <w:bCs/>
                <w:sz w:val="20"/>
                <w:szCs w:val="20"/>
              </w:rPr>
              <w:t xml:space="preserve"> byť evidovaný ako samostatne hospodáriaci roľník</w:t>
            </w:r>
            <w:r w:rsidR="00725AD2">
              <w:rPr>
                <w:rFonts w:ascii="Arial" w:hAnsi="Arial" w:cs="Arial"/>
                <w:bCs/>
                <w:sz w:val="20"/>
                <w:szCs w:val="20"/>
              </w:rPr>
              <w:t xml:space="preserve"> (ďalej aj „SHR“)</w:t>
            </w:r>
            <w:r w:rsidR="005D3870">
              <w:rPr>
                <w:rFonts w:ascii="Arial" w:hAnsi="Arial" w:cs="Arial"/>
                <w:bCs/>
                <w:sz w:val="20"/>
                <w:szCs w:val="20"/>
              </w:rPr>
              <w:t>,</w:t>
            </w:r>
          </w:p>
          <w:p w14:paraId="058914B4" w14:textId="6155F826" w:rsidR="00997F82" w:rsidRDefault="00C85FC6"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730547D5"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E91593">
              <w:rPr>
                <w:rFonts w:ascii="Arial" w:hAnsi="Arial" w:cs="Arial"/>
                <w:bCs/>
                <w:sz w:val="20"/>
                <w:szCs w:val="20"/>
              </w:rPr>
              <w:t>.</w:t>
            </w:r>
          </w:p>
          <w:p w14:paraId="369F3429" w14:textId="4B3AAE4D"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r w:rsidR="005D3870">
              <w:rPr>
                <w:rFonts w:ascii="Arial" w:hAnsi="Arial" w:cs="Arial"/>
                <w:bCs/>
                <w:sz w:val="20"/>
                <w:szCs w:val="20"/>
              </w:rPr>
              <w:t> </w:t>
            </w:r>
            <w:proofErr w:type="spellStart"/>
            <w:r>
              <w:rPr>
                <w:rFonts w:ascii="Arial" w:hAnsi="Arial" w:cs="Arial"/>
                <w:bCs/>
                <w:sz w:val="20"/>
                <w:szCs w:val="20"/>
              </w:rPr>
              <w:t>ŽoPr</w:t>
            </w:r>
            <w:proofErr w:type="spellEnd"/>
            <w:r w:rsidR="005D3870">
              <w:rPr>
                <w:rFonts w:ascii="Arial" w:hAnsi="Arial" w:cs="Arial"/>
                <w:bCs/>
                <w:sz w:val="20"/>
                <w:szCs w:val="20"/>
              </w:rPr>
              <w:t xml:space="preserve"> a kópiu</w:t>
            </w:r>
            <w:r w:rsidR="005D3870">
              <w:t xml:space="preserve"> </w:t>
            </w:r>
            <w:r w:rsidR="005D3870">
              <w:rPr>
                <w:rFonts w:ascii="Arial" w:hAnsi="Arial" w:cs="Arial"/>
                <w:bCs/>
                <w:sz w:val="20"/>
                <w:szCs w:val="20"/>
              </w:rPr>
              <w:t>zrušenia</w:t>
            </w:r>
            <w:r w:rsidR="005D3870" w:rsidRPr="005D3870">
              <w:rPr>
                <w:rFonts w:ascii="Arial" w:hAnsi="Arial" w:cs="Arial"/>
                <w:bCs/>
                <w:sz w:val="20"/>
                <w:szCs w:val="20"/>
              </w:rPr>
              <w:t xml:space="preserve"> osvedčenia o zápise do evidencie</w:t>
            </w:r>
            <w:r w:rsidR="005D3870">
              <w:rPr>
                <w:rFonts w:ascii="Arial" w:hAnsi="Arial" w:cs="Arial"/>
                <w:bCs/>
                <w:sz w:val="20"/>
                <w:szCs w:val="20"/>
              </w:rPr>
              <w:t xml:space="preserve"> </w:t>
            </w:r>
            <w:r w:rsidR="00725AD2">
              <w:rPr>
                <w:rFonts w:ascii="Arial" w:hAnsi="Arial" w:cs="Arial"/>
                <w:bCs/>
                <w:sz w:val="20"/>
                <w:szCs w:val="20"/>
              </w:rPr>
              <w:t>SHR</w:t>
            </w:r>
            <w:r w:rsidR="005D3870">
              <w:rPr>
                <w:rFonts w:ascii="Arial" w:hAnsi="Arial" w:cs="Arial"/>
                <w:bCs/>
                <w:sz w:val="20"/>
                <w:szCs w:val="20"/>
              </w:rPr>
              <w:t xml:space="preserve">, vydaného miestne príslušným miestnym (mestským, resp. obecným) úradom, v prípade, že žiadateľ nie je zapísaný v obchodnom registri a ku dňu predloženia </w:t>
            </w:r>
            <w:proofErr w:type="spellStart"/>
            <w:r w:rsidR="00725AD2">
              <w:rPr>
                <w:rFonts w:ascii="Arial" w:hAnsi="Arial" w:cs="Arial"/>
                <w:bCs/>
                <w:sz w:val="20"/>
                <w:szCs w:val="20"/>
              </w:rPr>
              <w:t>ŽoPr</w:t>
            </w:r>
            <w:proofErr w:type="spellEnd"/>
            <w:r w:rsidR="00AE1A20">
              <w:rPr>
                <w:rFonts w:ascii="Arial" w:hAnsi="Arial" w:cs="Arial"/>
                <w:bCs/>
                <w:sz w:val="20"/>
                <w:szCs w:val="20"/>
              </w:rPr>
              <w:t xml:space="preserve"> nebolo ukončenie činnosti </w:t>
            </w:r>
            <w:r w:rsidR="00725AD2">
              <w:rPr>
                <w:rFonts w:ascii="Arial" w:hAnsi="Arial" w:cs="Arial"/>
                <w:bCs/>
                <w:sz w:val="20"/>
                <w:szCs w:val="20"/>
              </w:rPr>
              <w:t>SHR</w:t>
            </w:r>
            <w:r w:rsidR="00AE1A20">
              <w:rPr>
                <w:rFonts w:ascii="Arial" w:hAnsi="Arial" w:cs="Arial"/>
                <w:bCs/>
                <w:sz w:val="20"/>
                <w:szCs w:val="20"/>
              </w:rPr>
              <w:t xml:space="preserve"> zaznamenané v registri organizácií)</w:t>
            </w:r>
            <w:r w:rsidRPr="00A05B6B">
              <w:rPr>
                <w:rFonts w:ascii="Arial" w:hAnsi="Arial" w:cs="Arial"/>
                <w:bCs/>
                <w:sz w:val="20"/>
                <w:szCs w:val="20"/>
              </w:rPr>
              <w:t>.</w:t>
            </w:r>
          </w:p>
          <w:p w14:paraId="0CA77EA7" w14:textId="7373F14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w:t>
            </w:r>
            <w:r w:rsidR="00E91593">
              <w:rPr>
                <w:rFonts w:ascii="Arial" w:hAnsi="Arial" w:cs="Arial"/>
                <w:bCs/>
                <w:sz w:val="20"/>
                <w:szCs w:val="20"/>
              </w:rPr>
              <w:t>–</w:t>
            </w:r>
            <w:r w:rsidRPr="00934546">
              <w:rPr>
                <w:rFonts w:ascii="Arial" w:hAnsi="Arial" w:cs="Arial"/>
                <w:bCs/>
                <w:sz w:val="20"/>
                <w:szCs w:val="20"/>
              </w:rPr>
              <w:t xml:space="preserve"> Splnomocnenie</w:t>
            </w:r>
            <w:r w:rsidR="00E91593">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05CFAF25"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0021172D">
              <w:rPr>
                <w:rStyle w:val="Hypertextovprepojenie"/>
                <w:rFonts w:cs="Arial"/>
                <w:bCs/>
                <w:sz w:val="20"/>
                <w:szCs w:val="20"/>
              </w:rPr>
              <w:t>.</w:t>
            </w:r>
            <w:r w:rsidRPr="00A20462">
              <w:rPr>
                <w:rFonts w:ascii="Arial" w:hAnsi="Arial" w:cs="Arial"/>
                <w:bCs/>
                <w:sz w:val="20"/>
                <w:szCs w:val="20"/>
              </w:rPr>
              <w:t xml:space="preserve"> </w:t>
            </w:r>
          </w:p>
          <w:p w14:paraId="43957190" w14:textId="1A291491"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467625">
              <w:rPr>
                <w:rFonts w:ascii="Arial" w:hAnsi="Arial" w:cs="Arial"/>
                <w:bCs/>
                <w:sz w:val="20"/>
                <w:szCs w:val="20"/>
              </w:rPr>
              <w:t> </w:t>
            </w:r>
            <w:proofErr w:type="spellStart"/>
            <w:r>
              <w:rPr>
                <w:rFonts w:ascii="Arial" w:hAnsi="Arial" w:cs="Arial"/>
                <w:bCs/>
                <w:sz w:val="20"/>
                <w:szCs w:val="20"/>
              </w:rPr>
              <w:t>ŽoPr</w:t>
            </w:r>
            <w:proofErr w:type="spellEnd"/>
            <w:r w:rsidR="00467625">
              <w:rPr>
                <w:rFonts w:ascii="Arial" w:hAnsi="Arial" w:cs="Arial"/>
                <w:bCs/>
                <w:sz w:val="20"/>
                <w:szCs w:val="20"/>
              </w:rPr>
              <w:t xml:space="preserve"> a </w:t>
            </w:r>
            <w:r w:rsidR="00467625" w:rsidRPr="00A20462">
              <w:rPr>
                <w:rFonts w:ascii="Arial" w:hAnsi="Arial" w:cs="Arial"/>
                <w:bCs/>
                <w:sz w:val="20"/>
                <w:szCs w:val="20"/>
              </w:rPr>
              <w:t>verejne dostupných informácií</w:t>
            </w:r>
            <w:r w:rsidR="00467625">
              <w:rPr>
                <w:rFonts w:ascii="Arial" w:hAnsi="Arial" w:cs="Arial"/>
                <w:bCs/>
                <w:sz w:val="20"/>
                <w:szCs w:val="20"/>
              </w:rPr>
              <w:t xml:space="preserve"> (</w:t>
            </w:r>
            <w:hyperlink r:id="rId11" w:history="1">
              <w:r w:rsidR="005D3870" w:rsidRPr="005D3870">
                <w:rPr>
                  <w:rStyle w:val="Hypertextovprepojenie"/>
                  <w:rFonts w:cs="Arial"/>
                  <w:bCs/>
                  <w:sz w:val="20"/>
                  <w:szCs w:val="20"/>
                </w:rPr>
                <w:t>register organizácií</w:t>
              </w:r>
            </w:hyperlink>
            <w:r w:rsidR="005D3870">
              <w:rPr>
                <w:rFonts w:ascii="Arial" w:hAnsi="Arial" w:cs="Arial"/>
                <w:bCs/>
                <w:sz w:val="20"/>
                <w:szCs w:val="20"/>
              </w:rPr>
              <w:t xml:space="preserve"> a </w:t>
            </w:r>
            <w:hyperlink r:id="rId12" w:history="1">
              <w:r w:rsidR="005D3870" w:rsidRPr="005D3870">
                <w:rPr>
                  <w:rStyle w:val="Hypertextovprepojenie"/>
                  <w:rFonts w:cs="Arial"/>
                  <w:bCs/>
                  <w:sz w:val="20"/>
                  <w:szCs w:val="20"/>
                </w:rPr>
                <w:t>obchodný register</w:t>
              </w:r>
            </w:hyperlink>
            <w:r w:rsidR="005D3870">
              <w:rPr>
                <w:rFonts w:ascii="Arial" w:hAnsi="Arial" w:cs="Arial"/>
                <w:bCs/>
                <w:sz w:val="20"/>
                <w:szCs w:val="20"/>
              </w:rPr>
              <w:t>)</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lastRenderedPageBreak/>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193E2A" w:rsidRPr="006A79F0" w14:paraId="57CF366C" w14:textId="77777777" w:rsidTr="00344219">
        <w:tc>
          <w:tcPr>
            <w:tcW w:w="9776" w:type="dxa"/>
            <w:shd w:val="clear" w:color="auto" w:fill="EDEDED" w:themeFill="accent3" w:themeFillTint="33"/>
            <w:vAlign w:val="center"/>
          </w:tcPr>
          <w:p w14:paraId="4BFD8474" w14:textId="1A421F7E" w:rsidR="00193E2A" w:rsidRPr="00193E2A" w:rsidRDefault="00193E2A" w:rsidP="00193E2A">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Pr>
                <w:rFonts w:ascii="Arial" w:hAnsi="Arial" w:cs="Arial"/>
                <w:b/>
                <w:sz w:val="20"/>
                <w:szCs w:val="20"/>
                <w:lang w:eastAsia="en-US"/>
              </w:rPr>
              <w:lastRenderedPageBreak/>
              <w:t>Podmienka finančnej spôsobilosti spolufinancovania projektu</w:t>
            </w:r>
          </w:p>
        </w:tc>
      </w:tr>
      <w:tr w:rsidR="00193E2A" w:rsidRPr="006A79F0" w14:paraId="563934F0" w14:textId="77777777" w:rsidTr="00687273">
        <w:tc>
          <w:tcPr>
            <w:tcW w:w="9776" w:type="dxa"/>
            <w:shd w:val="clear" w:color="auto" w:fill="auto"/>
          </w:tcPr>
          <w:p w14:paraId="352A648B" w14:textId="77777777" w:rsidR="00193E2A" w:rsidRDefault="00193E2A" w:rsidP="00193E2A">
            <w:pPr>
              <w:pStyle w:val="Odsekzoznamu"/>
              <w:spacing w:before="120" w:after="120" w:line="240" w:lineRule="auto"/>
              <w:ind w:left="85" w:right="85"/>
              <w:jc w:val="both"/>
              <w:rPr>
                <w:rFonts w:ascii="Arial" w:hAnsi="Arial" w:cs="Arial"/>
                <w:b/>
                <w:bCs/>
                <w:sz w:val="20"/>
                <w:szCs w:val="20"/>
                <w:lang w:eastAsia="en-US"/>
              </w:rPr>
            </w:pPr>
            <w:r>
              <w:rPr>
                <w:rFonts w:ascii="Arial" w:hAnsi="Arial" w:cs="Arial"/>
                <w:b/>
                <w:bCs/>
                <w:sz w:val="20"/>
                <w:szCs w:val="20"/>
                <w:lang w:eastAsia="en-US"/>
              </w:rPr>
              <w:t>Opis podmienky:</w:t>
            </w:r>
          </w:p>
          <w:p w14:paraId="36600256" w14:textId="77777777" w:rsidR="00193E2A" w:rsidRDefault="00193E2A" w:rsidP="00193E2A">
            <w:pPr>
              <w:pStyle w:val="Odsekzoznamu"/>
              <w:spacing w:before="120" w:after="120" w:line="240" w:lineRule="auto"/>
              <w:ind w:left="85" w:right="85"/>
              <w:jc w:val="both"/>
              <w:rPr>
                <w:rFonts w:ascii="Arial" w:hAnsi="Arial" w:cs="Arial"/>
                <w:sz w:val="20"/>
                <w:szCs w:val="20"/>
                <w:lang w:eastAsia="cs-CZ"/>
              </w:rPr>
            </w:pPr>
            <w:r>
              <w:rPr>
                <w:rFonts w:ascii="Arial" w:hAnsi="Arial" w:cs="Arial"/>
                <w:bCs/>
                <w:sz w:val="20"/>
                <w:szCs w:val="20"/>
                <w:lang w:eastAsia="en-US"/>
              </w:rPr>
              <w:t xml:space="preserve">Finančná spôsobilosť na spolufinancovanie projektu znamená, že žiadateľ má zabezpečené finančné prostriedky na spolufinancovanie oprávnených výdavkov projektu. </w:t>
            </w:r>
            <w:r>
              <w:rPr>
                <w:rFonts w:ascii="Arial" w:hAnsi="Arial" w:cs="Arial"/>
                <w:sz w:val="20"/>
                <w:szCs w:val="20"/>
                <w:lang w:eastAsia="cs-CZ"/>
              </w:rPr>
              <w:t>Výška spolufinancovania projektu zo strany žiadateľa sa stanovuje ako rozdiel medzi celkovými oprávnenými výdavkami projektu a žiadaným príspevkom.</w:t>
            </w:r>
          </w:p>
          <w:p w14:paraId="1C466EEB" w14:textId="77777777" w:rsidR="00193E2A" w:rsidRDefault="00193E2A" w:rsidP="00193E2A">
            <w:pPr>
              <w:pStyle w:val="Odsekzoznamu"/>
              <w:spacing w:before="240" w:after="120" w:line="240" w:lineRule="auto"/>
              <w:ind w:left="85" w:right="85"/>
              <w:jc w:val="both"/>
              <w:rPr>
                <w:rFonts w:ascii="Arial" w:hAnsi="Arial" w:cs="Arial"/>
                <w:b/>
                <w:sz w:val="20"/>
                <w:szCs w:val="20"/>
                <w:lang w:eastAsia="cs-CZ"/>
              </w:rPr>
            </w:pPr>
            <w:r>
              <w:rPr>
                <w:rFonts w:ascii="Arial" w:hAnsi="Arial" w:cs="Arial"/>
                <w:b/>
                <w:sz w:val="20"/>
                <w:szCs w:val="20"/>
                <w:lang w:eastAsia="cs-CZ"/>
              </w:rPr>
              <w:t>Forma preukázania:</w:t>
            </w:r>
          </w:p>
          <w:p w14:paraId="5519E065" w14:textId="77777777" w:rsidR="00193E2A" w:rsidRDefault="00193E2A" w:rsidP="00193E2A">
            <w:pPr>
              <w:pStyle w:val="Odsekzoznamu"/>
              <w:spacing w:before="120" w:after="0" w:line="240" w:lineRule="auto"/>
              <w:ind w:left="85" w:right="85"/>
              <w:jc w:val="both"/>
              <w:rPr>
                <w:rFonts w:ascii="Arial" w:hAnsi="Arial" w:cs="Arial"/>
                <w:sz w:val="20"/>
                <w:szCs w:val="20"/>
                <w:lang w:eastAsia="cs-CZ"/>
              </w:rPr>
            </w:pPr>
            <w:r>
              <w:rPr>
                <w:rFonts w:ascii="Arial" w:hAnsi="Arial" w:cs="Arial"/>
                <w:sz w:val="20"/>
                <w:szCs w:val="20"/>
                <w:lang w:eastAsia="cs-CZ"/>
              </w:rPr>
              <w:t>Informácie uvedené v žiadosti o príspevok.</w:t>
            </w:r>
          </w:p>
          <w:p w14:paraId="235DFB36" w14:textId="77777777" w:rsidR="00AC5976" w:rsidRDefault="00AC5976" w:rsidP="00193E2A">
            <w:pPr>
              <w:pStyle w:val="Odsekzoznamu"/>
              <w:keepNext/>
              <w:spacing w:before="240" w:after="120" w:line="240" w:lineRule="auto"/>
              <w:ind w:left="85" w:right="85"/>
              <w:jc w:val="both"/>
              <w:rPr>
                <w:rFonts w:ascii="Arial" w:hAnsi="Arial" w:cs="Arial"/>
                <w:b/>
                <w:bCs/>
                <w:sz w:val="20"/>
                <w:szCs w:val="20"/>
                <w:lang w:eastAsia="en-US"/>
              </w:rPr>
            </w:pPr>
          </w:p>
          <w:p w14:paraId="3BC722A5" w14:textId="42D93F4B" w:rsidR="00193E2A" w:rsidRDefault="00193E2A" w:rsidP="00193E2A">
            <w:pPr>
              <w:pStyle w:val="Odsekzoznamu"/>
              <w:keepNext/>
              <w:spacing w:before="240" w:after="120" w:line="240" w:lineRule="auto"/>
              <w:ind w:left="85" w:right="85"/>
              <w:jc w:val="both"/>
              <w:rPr>
                <w:rFonts w:ascii="Arial" w:hAnsi="Arial" w:cs="Arial"/>
                <w:b/>
                <w:bCs/>
                <w:sz w:val="20"/>
                <w:szCs w:val="20"/>
                <w:lang w:eastAsia="en-US"/>
              </w:rPr>
            </w:pPr>
            <w:r>
              <w:rPr>
                <w:rFonts w:ascii="Arial" w:hAnsi="Arial" w:cs="Arial"/>
                <w:b/>
                <w:bCs/>
                <w:sz w:val="20"/>
                <w:szCs w:val="20"/>
                <w:lang w:eastAsia="en-US"/>
              </w:rPr>
              <w:t>Spôsob overenia:</w:t>
            </w:r>
          </w:p>
          <w:p w14:paraId="7CDA1A8B" w14:textId="6DF96ED6" w:rsidR="00193E2A" w:rsidRPr="00193E2A" w:rsidRDefault="00193E2A" w:rsidP="00193E2A">
            <w:pPr>
              <w:pStyle w:val="Odsekzoznamu"/>
              <w:keepNext/>
              <w:spacing w:before="120" w:after="120" w:line="240" w:lineRule="auto"/>
              <w:ind w:left="504" w:right="85"/>
              <w:contextualSpacing w:val="0"/>
              <w:jc w:val="both"/>
              <w:rPr>
                <w:rFonts w:ascii="Arial" w:hAnsi="Arial" w:cs="Arial"/>
                <w:b/>
                <w:sz w:val="20"/>
                <w:szCs w:val="20"/>
              </w:rPr>
            </w:pPr>
            <w:r>
              <w:rPr>
                <w:rFonts w:ascii="Arial" w:hAnsi="Arial" w:cs="Arial"/>
                <w:bCs/>
                <w:sz w:val="20"/>
                <w:szCs w:val="20"/>
                <w:lang w:eastAsia="en-US"/>
              </w:rPr>
              <w:t xml:space="preserve">MAS overí podmienku na základe čestného vyhlásenia, ktoré tvorí súčasť formulára </w:t>
            </w:r>
            <w:proofErr w:type="spellStart"/>
            <w:r>
              <w:rPr>
                <w:rFonts w:ascii="Arial" w:hAnsi="Arial" w:cs="Arial"/>
                <w:bCs/>
                <w:sz w:val="20"/>
                <w:szCs w:val="20"/>
                <w:lang w:eastAsia="en-US"/>
              </w:rPr>
              <w:t>ŽoPr</w:t>
            </w:r>
            <w:proofErr w:type="spellEnd"/>
            <w:r>
              <w:rPr>
                <w:rFonts w:ascii="Arial" w:hAnsi="Arial" w:cs="Arial"/>
                <w:bCs/>
                <w:sz w:val="20"/>
                <w:szCs w:val="20"/>
                <w:lang w:eastAsia="en-US"/>
              </w:rPr>
              <w:t xml:space="preserve"> </w:t>
            </w:r>
            <w:r w:rsidR="00AC5976">
              <w:rPr>
                <w:rFonts w:ascii="Arial" w:hAnsi="Arial" w:cs="Arial"/>
                <w:bCs/>
                <w:sz w:val="20"/>
                <w:szCs w:val="20"/>
                <w:lang w:eastAsia="en-US"/>
              </w:rPr>
              <w:t>.</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E8564F9"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w:t>
            </w:r>
            <w:r w:rsidR="0067735B">
              <w:rPr>
                <w:rFonts w:ascii="Arial" w:hAnsi="Arial" w:cs="Arial"/>
                <w:bCs/>
                <w:sz w:val="20"/>
                <w:szCs w:val="20"/>
              </w:rPr>
              <w:t>,</w:t>
            </w:r>
            <w:r w:rsidRPr="00734B69">
              <w:rPr>
                <w:rFonts w:ascii="Arial" w:hAnsi="Arial" w:cs="Arial"/>
                <w:bCs/>
                <w:sz w:val="20"/>
                <w:szCs w:val="20"/>
              </w:rPr>
              <w:t xml:space="preserve">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1A14193B"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1018B2CB" w14:textId="0E10BC70" w:rsidR="0067735B" w:rsidRPr="0067735B" w:rsidRDefault="0067735B" w:rsidP="0067735B">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2BF5C9FF" w14:textId="02594D59" w:rsidR="00997F82" w:rsidRDefault="00997F82" w:rsidP="006F093B">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C94378">
              <w:rPr>
                <w:rFonts w:ascii="Arial" w:hAnsi="Arial" w:cs="Arial"/>
                <w:bCs/>
                <w:sz w:val="20"/>
                <w:szCs w:val="20"/>
              </w:rPr>
              <w:t xml:space="preserve">a to za </w:t>
            </w:r>
            <w:r w:rsidRPr="002F75C7">
              <w:rPr>
                <w:rFonts w:ascii="Arial" w:hAnsi="Arial" w:cs="Arial"/>
                <w:bCs/>
                <w:sz w:val="20"/>
                <w:szCs w:val="20"/>
              </w:rPr>
              <w:t>všetkých členov štatutárneho orgánu žiadateľa, prokuristu/-</w:t>
            </w:r>
            <w:proofErr w:type="spellStart"/>
            <w:r w:rsidRPr="002F75C7">
              <w:rPr>
                <w:rFonts w:ascii="Arial" w:hAnsi="Arial" w:cs="Arial"/>
                <w:bCs/>
                <w:sz w:val="20"/>
                <w:szCs w:val="20"/>
              </w:rPr>
              <w:t>ov</w:t>
            </w:r>
            <w:proofErr w:type="spellEnd"/>
            <w:r w:rsidRPr="002F75C7">
              <w:rPr>
                <w:rFonts w:ascii="Arial" w:hAnsi="Arial" w:cs="Arial"/>
                <w:bCs/>
                <w:sz w:val="20"/>
                <w:szCs w:val="20"/>
              </w:rPr>
              <w:t xml:space="preserve"> a osoby splnomocnen</w:t>
            </w:r>
            <w:r w:rsidR="00AC36A2">
              <w:rPr>
                <w:rFonts w:ascii="Arial" w:hAnsi="Arial" w:cs="Arial"/>
                <w:bCs/>
                <w:sz w:val="20"/>
                <w:szCs w:val="20"/>
              </w:rPr>
              <w:t>é</w:t>
            </w:r>
            <w:r w:rsidRPr="002F75C7">
              <w:rPr>
                <w:rFonts w:ascii="Arial" w:hAnsi="Arial" w:cs="Arial"/>
                <w:bCs/>
                <w:sz w:val="20"/>
                <w:szCs w:val="20"/>
              </w:rPr>
              <w:t xml:space="preserve"> zastupovať žiadateľa v schvaľovacom procese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6B8D0DEB" w:rsidR="00997F82" w:rsidRPr="00925544" w:rsidRDefault="00997F82" w:rsidP="00482EAE">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482EAE">
              <w:rPr>
                <w:rFonts w:ascii="Arial" w:hAnsi="Arial" w:cs="Arial"/>
                <w:bCs/>
                <w:sz w:val="20"/>
                <w:szCs w:val="20"/>
              </w:rPr>
              <w:t>.</w:t>
            </w:r>
            <w:r w:rsidR="00236E5C">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6" w:name="_Hlk345905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6"/>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Žiadateľovi, ktorým je právnická osoba, nemôže byť právoplatným rozsudkom uložený trest zákazu prijímať dotácie alebo subvencie, trest zákazu prijímať pomoc a podporu poskytovanú z fondov Európskej únie alebo </w:t>
            </w:r>
            <w:r w:rsidRPr="00863E72">
              <w:rPr>
                <w:rFonts w:ascii="Arial" w:hAnsi="Arial" w:cs="Arial"/>
                <w:bCs/>
                <w:sz w:val="20"/>
                <w:szCs w:val="20"/>
              </w:rPr>
              <w:lastRenderedPageBreak/>
              <w:t>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69B639E8" w:rsidR="00997F82" w:rsidRDefault="00FD44C8" w:rsidP="00FD44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w:t>
            </w:r>
            <w:r>
              <w:rPr>
                <w:rFonts w:ascii="Arial" w:hAnsi="Arial" w:cs="Arial"/>
                <w:bCs/>
                <w:sz w:val="20"/>
                <w:szCs w:val="20"/>
              </w:rPr>
              <w:t xml:space="preserve">s aktivitou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231E5">
                  <w:rPr>
                    <w:rFonts w:ascii="Arial" w:hAnsi="Arial" w:cs="Arial"/>
                    <w:sz w:val="22"/>
                  </w:rPr>
                  <w:t>A1 Podpora podnikania a inovácií</w:t>
                </w:r>
              </w:sdtContent>
            </w:sdt>
            <w:r>
              <w:rPr>
                <w:rFonts w:ascii="Arial" w:hAnsi="Arial" w:cs="Arial"/>
                <w:sz w:val="22"/>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k, ako je zadefinovaná v</w:t>
            </w:r>
            <w:r w:rsidR="00997F82" w:rsidRPr="00041560">
              <w:rPr>
                <w:rFonts w:ascii="Arial" w:hAnsi="Arial" w:cs="Arial"/>
                <w:bCs/>
                <w:sz w:val="20"/>
                <w:szCs w:val="20"/>
              </w:rPr>
              <w:t xml:space="preserve"> príloh</w:t>
            </w:r>
            <w:r>
              <w:rPr>
                <w:rFonts w:ascii="Arial" w:hAnsi="Arial" w:cs="Arial"/>
                <w:bCs/>
                <w:sz w:val="20"/>
                <w:szCs w:val="20"/>
              </w:rPr>
              <w:t>e</w:t>
            </w:r>
            <w:r w:rsidR="00997F82" w:rsidRPr="00026CF2">
              <w:rPr>
                <w:rFonts w:ascii="Arial" w:hAnsi="Arial" w:cs="Arial"/>
                <w:bCs/>
                <w:sz w:val="20"/>
                <w:szCs w:val="20"/>
              </w:rPr>
              <w:t xml:space="preserve"> č. 2 výzvy Špecifikácia rozsahu oprávnen</w:t>
            </w:r>
            <w:r>
              <w:rPr>
                <w:rFonts w:ascii="Arial" w:hAnsi="Arial" w:cs="Arial"/>
                <w:bCs/>
                <w:sz w:val="20"/>
                <w:szCs w:val="20"/>
              </w:rPr>
              <w:t>ej</w:t>
            </w:r>
            <w:r w:rsidR="00997F82" w:rsidRPr="002276A7">
              <w:rPr>
                <w:rFonts w:ascii="Arial" w:hAnsi="Arial" w:cs="Arial"/>
                <w:bCs/>
                <w:sz w:val="20"/>
                <w:szCs w:val="20"/>
              </w:rPr>
              <w:t xml:space="preserve"> aktiv</w:t>
            </w:r>
            <w:r>
              <w:rPr>
                <w:rFonts w:ascii="Arial" w:hAnsi="Arial" w:cs="Arial"/>
                <w:bCs/>
                <w:sz w:val="20"/>
                <w:szCs w:val="20"/>
              </w:rPr>
              <w:t>i</w:t>
            </w:r>
            <w:r w:rsidR="00997F82" w:rsidRPr="00041560">
              <w:rPr>
                <w:rFonts w:ascii="Arial" w:hAnsi="Arial" w:cs="Arial"/>
                <w:bCs/>
                <w:sz w:val="20"/>
                <w:szCs w:val="20"/>
              </w:rPr>
              <w:t>t</w:t>
            </w:r>
            <w:r>
              <w:rPr>
                <w:rFonts w:ascii="Arial" w:hAnsi="Arial" w:cs="Arial"/>
                <w:bCs/>
                <w:sz w:val="20"/>
                <w:szCs w:val="20"/>
              </w:rPr>
              <w:t>y</w:t>
            </w:r>
            <w:r w:rsidR="00997F82" w:rsidRPr="00041560">
              <w:rPr>
                <w:rFonts w:ascii="Arial" w:hAnsi="Arial" w:cs="Arial"/>
                <w:bCs/>
                <w:sz w:val="20"/>
                <w:szCs w:val="20"/>
              </w:rPr>
              <w:t xml:space="preserve"> a oprávnených výdavkov.</w:t>
            </w:r>
          </w:p>
          <w:p w14:paraId="66A5052A" w14:textId="2F1FD792" w:rsidR="005B5763" w:rsidRPr="00261B74" w:rsidRDefault="00165E3E" w:rsidP="00FA7A1A">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 xml:space="preserve">ukončiť </w:t>
            </w:r>
            <w:r w:rsidR="00CD1027" w:rsidRPr="00406EAA">
              <w:rPr>
                <w:rFonts w:ascii="Arial" w:hAnsi="Arial" w:cs="Arial"/>
                <w:bCs/>
                <w:sz w:val="20"/>
                <w:szCs w:val="20"/>
              </w:rPr>
              <w:t>realizáciu projektu</w:t>
            </w:r>
            <w:r w:rsidRPr="00406EAA">
              <w:rPr>
                <w:rFonts w:ascii="Arial" w:hAnsi="Arial" w:cs="Arial"/>
                <w:bCs/>
                <w:sz w:val="20"/>
                <w:szCs w:val="20"/>
              </w:rPr>
              <w:t xml:space="preserve"> </w:t>
            </w:r>
            <w:r w:rsidR="00A37AF2" w:rsidRPr="00406EAA">
              <w:rPr>
                <w:rFonts w:ascii="Arial" w:hAnsi="Arial" w:cs="Arial"/>
                <w:bCs/>
                <w:sz w:val="20"/>
                <w:szCs w:val="20"/>
              </w:rPr>
              <w:t xml:space="preserve">a predložiť záverečnú žiadosť o platbu </w:t>
            </w:r>
            <w:r w:rsidRPr="00406EAA">
              <w:rPr>
                <w:rFonts w:ascii="Arial" w:hAnsi="Arial" w:cs="Arial"/>
                <w:bCs/>
                <w:sz w:val="20"/>
                <w:szCs w:val="20"/>
              </w:rPr>
              <w:t>do 9 mesiacov</w:t>
            </w:r>
            <w:r w:rsidR="00DD3DA5">
              <w:rPr>
                <w:rStyle w:val="Odkaznapoznmkupodiarou"/>
                <w:rFonts w:ascii="Arial" w:hAnsi="Arial" w:cs="Arial"/>
                <w:bCs/>
                <w:sz w:val="20"/>
                <w:szCs w:val="20"/>
              </w:rPr>
              <w:footnoteReference w:id="2"/>
            </w:r>
            <w:r w:rsidRPr="00406EAA">
              <w:rPr>
                <w:rFonts w:ascii="Arial" w:hAnsi="Arial" w:cs="Arial"/>
                <w:bCs/>
                <w:sz w:val="20"/>
                <w:szCs w:val="20"/>
              </w:rPr>
              <w:t xml:space="preserve"> od nadobudnutia účinnosti zmluvy o poskytnutí príspevku</w:t>
            </w:r>
            <w:r w:rsidR="007F283C">
              <w:rPr>
                <w:rFonts w:ascii="Arial" w:hAnsi="Arial" w:cs="Arial"/>
                <w:bCs/>
                <w:sz w:val="20"/>
                <w:szCs w:val="20"/>
              </w:rPr>
              <w:t xml:space="preserve">, najneskôr však </w:t>
            </w:r>
            <w:r>
              <w:rPr>
                <w:rFonts w:ascii="Arial" w:hAnsi="Arial" w:cs="Arial"/>
                <w:bCs/>
                <w:sz w:val="20"/>
                <w:szCs w:val="20"/>
              </w:rPr>
              <w:t xml:space="preserve">do </w:t>
            </w:r>
            <w:r w:rsidR="00923017" w:rsidRPr="00C32D04">
              <w:rPr>
                <w:rFonts w:ascii="Arial" w:hAnsi="Arial" w:cs="Arial"/>
                <w:bCs/>
                <w:sz w:val="20"/>
                <w:szCs w:val="20"/>
              </w:rPr>
              <w:t>30.11.2023</w:t>
            </w:r>
            <w:r w:rsidRPr="00C32D04">
              <w:rPr>
                <w:rFonts w:ascii="Arial" w:hAnsi="Arial" w:cs="Arial"/>
                <w:bCs/>
                <w:sz w:val="20"/>
                <w:szCs w:val="20"/>
              </w:rPr>
              <w:t>.</w:t>
            </w:r>
            <w:r w:rsidR="00261B74">
              <w:rPr>
                <w:rFonts w:ascii="Arial" w:hAnsi="Arial" w:cs="Arial"/>
                <w:bCs/>
                <w:sz w:val="20"/>
                <w:szCs w:val="20"/>
              </w:rPr>
              <w:t xml:space="preserve"> </w:t>
            </w:r>
            <w:r w:rsidR="005B5763" w:rsidRPr="00261B74">
              <w:rPr>
                <w:rFonts w:ascii="Arial" w:hAnsi="Arial" w:cs="Arial"/>
                <w:bCs/>
                <w:sz w:val="20"/>
                <w:szCs w:val="20"/>
              </w:rPr>
              <w:t xml:space="preserve">Realizácia </w:t>
            </w:r>
            <w:r w:rsidR="00A37AF2">
              <w:rPr>
                <w:rFonts w:ascii="Arial" w:hAnsi="Arial" w:cs="Arial"/>
                <w:bCs/>
                <w:sz w:val="20"/>
                <w:szCs w:val="20"/>
              </w:rPr>
              <w:t>p</w:t>
            </w:r>
            <w:r w:rsidR="005B5763" w:rsidRPr="00261B74">
              <w:rPr>
                <w:rFonts w:ascii="Arial" w:hAnsi="Arial" w:cs="Arial"/>
                <w:bCs/>
                <w:sz w:val="20"/>
                <w:szCs w:val="20"/>
              </w:rPr>
              <w:t xml:space="preserve">rojektu sa považuje za ukončenú v kalendárny deň, keď bol </w:t>
            </w:r>
            <w:r w:rsidR="005B5763" w:rsidRPr="005B5763">
              <w:rPr>
                <w:rFonts w:ascii="Arial" w:hAnsi="Arial" w:cs="Arial"/>
                <w:bCs/>
                <w:sz w:val="20"/>
                <w:szCs w:val="20"/>
              </w:rPr>
              <w:t>predmet p</w:t>
            </w:r>
            <w:r w:rsidR="005B5763" w:rsidRPr="00261B74">
              <w:rPr>
                <w:rFonts w:ascii="Arial" w:hAnsi="Arial" w:cs="Arial"/>
                <w:bCs/>
                <w:sz w:val="20"/>
                <w:szCs w:val="20"/>
              </w:rPr>
              <w:t>rojektu riadne dodaný (dodané všetky tovary, poskytnuté všetky služby a/alebo zrealizované všetky stavebné práce, ktoré tvoria predmet projektu)</w:t>
            </w:r>
            <w:r w:rsidR="005B5763" w:rsidRPr="00261B74">
              <w:rPr>
                <w:rFonts w:ascii="Arial" w:hAnsi="Arial" w:cs="Arial"/>
                <w:sz w:val="20"/>
                <w:szCs w:val="20"/>
              </w:rPr>
              <w:t>.</w:t>
            </w:r>
          </w:p>
          <w:p w14:paraId="06B0E9FE" w14:textId="77777777" w:rsidR="00997F82" w:rsidRDefault="00997F82" w:rsidP="00C03B95">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49D70A" w:rsidR="00997F82" w:rsidRDefault="00997F82" w:rsidP="00041560">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8CB74C6" w14:textId="3715D6DE" w:rsidR="00165E3E" w:rsidRPr="00337B8D" w:rsidRDefault="00165E3E" w:rsidP="00DD3EE2">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sidR="00AC7E7E">
              <w:rPr>
                <w:rFonts w:ascii="Arial" w:hAnsi="Arial" w:cs="Arial"/>
                <w:bCs/>
                <w:sz w:val="20"/>
                <w:szCs w:val="20"/>
              </w:rPr>
              <w:t>realizáciu projektu</w:t>
            </w:r>
            <w:r w:rsidRPr="009771B1">
              <w:rPr>
                <w:rFonts w:ascii="Arial" w:hAnsi="Arial" w:cs="Arial"/>
                <w:bCs/>
                <w:sz w:val="20"/>
                <w:szCs w:val="20"/>
              </w:rPr>
              <w:t xml:space="preserve"> </w:t>
            </w:r>
            <w:r w:rsidR="00406EAA">
              <w:rPr>
                <w:rFonts w:ascii="Arial" w:hAnsi="Arial" w:cs="Arial"/>
                <w:bCs/>
                <w:sz w:val="20"/>
                <w:szCs w:val="20"/>
              </w:rPr>
              <w:t xml:space="preserve">a predloží záverečnú žiadosť o platbu (žiadosť o poskytnutie refundácie)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C32D04">
              <w:rPr>
                <w:rFonts w:ascii="Arial" w:hAnsi="Arial" w:cs="Arial"/>
                <w:bCs/>
                <w:sz w:val="20"/>
                <w:szCs w:val="20"/>
              </w:rPr>
              <w:t>30.11.2023.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61795CF" w:rsidR="00997F82" w:rsidRPr="00971A5F" w:rsidRDefault="00997F82" w:rsidP="00B657D5">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B657D5" w:rsidRPr="00855874">
              <w:rPr>
                <w:rFonts w:ascii="Arial" w:hAnsi="Arial" w:cs="Arial"/>
                <w:bCs/>
                <w:sz w:val="20"/>
                <w:szCs w:val="20"/>
              </w:rPr>
              <w:t xml:space="preserve"> overí znenie čestného vyhlásenia, ktoré tvorí súčasť formulára </w:t>
            </w:r>
            <w:proofErr w:type="spellStart"/>
            <w:r w:rsidR="00B657D5" w:rsidRPr="00855874">
              <w:rPr>
                <w:rFonts w:ascii="Arial" w:hAnsi="Arial" w:cs="Arial"/>
                <w:bCs/>
                <w:sz w:val="20"/>
                <w:szCs w:val="20"/>
              </w:rPr>
              <w:t>ŽoPr</w:t>
            </w:r>
            <w:proofErr w:type="spellEnd"/>
            <w:r w:rsidR="00B657D5">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sidR="00B657D5">
              <w:rPr>
                <w:rFonts w:ascii="Arial" w:hAnsi="Arial" w:cs="Arial"/>
                <w:bCs/>
                <w:sz w:val="20"/>
                <w:szCs w:val="20"/>
              </w:rPr>
              <w:t xml:space="preserve"> </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1D6D9771" w:rsidR="00997F82" w:rsidRPr="00263E87" w:rsidRDefault="00997F82" w:rsidP="00FA7A1A">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sidRPr="00263E87">
              <w:rPr>
                <w:rFonts w:ascii="Arial" w:hAnsi="Arial" w:cs="Arial"/>
                <w:b/>
                <w:sz w:val="20"/>
                <w:szCs w:val="20"/>
              </w:rPr>
              <w:t xml:space="preserve">Podmienka, že žiadateľ nezačal </w:t>
            </w:r>
            <w:r w:rsidR="008E7809" w:rsidRPr="006E3DF9">
              <w:rPr>
                <w:rFonts w:ascii="Arial" w:hAnsi="Arial" w:cs="Arial"/>
                <w:b/>
                <w:sz w:val="20"/>
                <w:szCs w:val="20"/>
              </w:rPr>
              <w:t>realizáciu</w:t>
            </w:r>
            <w:r w:rsidR="00AC7E7E" w:rsidRPr="006E3DF9">
              <w:rPr>
                <w:rFonts w:ascii="Arial" w:hAnsi="Arial" w:cs="Arial"/>
                <w:b/>
                <w:sz w:val="20"/>
                <w:szCs w:val="20"/>
              </w:rPr>
              <w:t xml:space="preserve"> </w:t>
            </w:r>
            <w:r w:rsidRPr="006E3DF9">
              <w:rPr>
                <w:rFonts w:ascii="Arial" w:hAnsi="Arial" w:cs="Arial"/>
                <w:b/>
                <w:sz w:val="20"/>
                <w:szCs w:val="20"/>
              </w:rPr>
              <w:t>projekt</w:t>
            </w:r>
            <w:r w:rsidR="008E7809" w:rsidRPr="006E3DF9">
              <w:rPr>
                <w:rFonts w:ascii="Arial" w:hAnsi="Arial" w:cs="Arial"/>
                <w:b/>
                <w:sz w:val="20"/>
                <w:szCs w:val="20"/>
              </w:rPr>
              <w:t>u</w:t>
            </w:r>
            <w:r w:rsidRPr="00263E87">
              <w:rPr>
                <w:rFonts w:ascii="Arial" w:hAnsi="Arial" w:cs="Arial"/>
                <w:b/>
                <w:sz w:val="20"/>
                <w:szCs w:val="20"/>
              </w:rPr>
              <w:t xml:space="preserve"> pred </w:t>
            </w:r>
            <w:r w:rsidR="004A2FB5" w:rsidRPr="00263E87">
              <w:rPr>
                <w:rFonts w:ascii="Arial" w:hAnsi="Arial" w:cs="Arial"/>
                <w:b/>
                <w:sz w:val="20"/>
                <w:szCs w:val="20"/>
              </w:rPr>
              <w:t xml:space="preserve">predložením </w:t>
            </w:r>
            <w:proofErr w:type="spellStart"/>
            <w:r w:rsidR="004A2FB5" w:rsidRPr="00263E87">
              <w:rPr>
                <w:rFonts w:ascii="Arial" w:hAnsi="Arial" w:cs="Arial"/>
                <w:b/>
                <w:sz w:val="20"/>
                <w:szCs w:val="20"/>
              </w:rPr>
              <w:t>ŽoPr</w:t>
            </w:r>
            <w:proofErr w:type="spellEnd"/>
            <w:r w:rsidR="004A2FB5" w:rsidRPr="00263E87">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Opis podmienky:</w:t>
            </w:r>
          </w:p>
          <w:p w14:paraId="7D79A197" w14:textId="6E022942"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Žiadateľ nesmie začať </w:t>
            </w:r>
            <w:r w:rsidR="008E7809"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8E7809"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w:t>
            </w:r>
            <w:r w:rsidRPr="00406EAA">
              <w:rPr>
                <w:rFonts w:ascii="Arial" w:hAnsi="Arial" w:cs="Arial"/>
                <w:bCs/>
                <w:sz w:val="20"/>
                <w:szCs w:val="20"/>
              </w:rPr>
              <w:t>.</w:t>
            </w:r>
          </w:p>
          <w:p w14:paraId="3E390E2C" w14:textId="652B72F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Pod začatím </w:t>
            </w:r>
            <w:r w:rsidR="008E7809" w:rsidRPr="00406EAA">
              <w:rPr>
                <w:rFonts w:ascii="Arial" w:hAnsi="Arial" w:cs="Arial"/>
                <w:bCs/>
                <w:sz w:val="20"/>
                <w:szCs w:val="20"/>
              </w:rPr>
              <w:t xml:space="preserve">realizácie projektu </w:t>
            </w:r>
            <w:r w:rsidRPr="00406EAA">
              <w:rPr>
                <w:rFonts w:ascii="Arial" w:hAnsi="Arial" w:cs="Arial"/>
                <w:bCs/>
                <w:sz w:val="20"/>
                <w:szCs w:val="20"/>
              </w:rPr>
              <w:t>sa rozumie:</w:t>
            </w:r>
          </w:p>
          <w:p w14:paraId="2DE1929D" w14:textId="77777777" w:rsidR="00997F82" w:rsidRPr="00406EAA" w:rsidRDefault="00997F82" w:rsidP="00FA7A1A">
            <w:pPr>
              <w:pStyle w:val="Odsekzoznamu"/>
              <w:widowControl w:val="0"/>
              <w:numPr>
                <w:ilvl w:val="0"/>
                <w:numId w:val="15"/>
              </w:numPr>
              <w:spacing w:before="60" w:after="60" w:line="240" w:lineRule="auto"/>
              <w:ind w:right="85"/>
              <w:jc w:val="both"/>
              <w:rPr>
                <w:rFonts w:ascii="Arial" w:hAnsi="Arial" w:cs="Arial"/>
                <w:bCs/>
                <w:sz w:val="20"/>
                <w:szCs w:val="20"/>
              </w:rPr>
            </w:pPr>
            <w:r w:rsidRPr="00406EAA">
              <w:rPr>
                <w:rFonts w:ascii="Arial" w:hAnsi="Arial" w:cs="Arial"/>
                <w:bCs/>
                <w:sz w:val="20"/>
                <w:szCs w:val="20"/>
              </w:rPr>
              <w:t>začatie stavebných prác alebo</w:t>
            </w:r>
          </w:p>
          <w:p w14:paraId="41C268B4" w14:textId="6F017E19" w:rsidR="00997F82" w:rsidRPr="00406EAA" w:rsidRDefault="00997F82" w:rsidP="00FA7A1A">
            <w:pPr>
              <w:pStyle w:val="Odsekzoznamu"/>
              <w:widowControl w:val="0"/>
              <w:numPr>
                <w:ilvl w:val="0"/>
                <w:numId w:val="15"/>
              </w:numPr>
              <w:spacing w:before="60" w:after="60" w:line="240" w:lineRule="auto"/>
              <w:ind w:right="85" w:hanging="357"/>
              <w:contextualSpacing w:val="0"/>
              <w:jc w:val="both"/>
              <w:rPr>
                <w:rFonts w:ascii="Arial" w:hAnsi="Arial" w:cs="Arial"/>
                <w:bCs/>
                <w:sz w:val="20"/>
                <w:szCs w:val="20"/>
              </w:rPr>
            </w:pPr>
            <w:r w:rsidRPr="00406EAA">
              <w:rPr>
                <w:rFonts w:ascii="Arial" w:hAnsi="Arial" w:cs="Arial"/>
                <w:bCs/>
                <w:sz w:val="20"/>
                <w:szCs w:val="20"/>
              </w:rPr>
              <w:t>prvý právny záväzok objednať tovar alebo službu</w:t>
            </w:r>
            <w:r w:rsidR="009D7EA2" w:rsidRPr="00406EAA">
              <w:rPr>
                <w:rFonts w:ascii="Arial" w:hAnsi="Arial" w:cs="Arial"/>
                <w:bCs/>
                <w:sz w:val="20"/>
                <w:szCs w:val="20"/>
              </w:rPr>
              <w:t>.</w:t>
            </w:r>
          </w:p>
          <w:p w14:paraId="5A3788CC" w14:textId="2FDD5D44"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Prípravné práce ako napr. vypracovanie projektovej dokumentácie a úkony súvisiace so získavaním povolení a realizácia verejného obstarávania sa nepoklad</w:t>
            </w:r>
            <w:r w:rsidR="00CF32C2" w:rsidRPr="00406EAA">
              <w:rPr>
                <w:rFonts w:ascii="Arial" w:hAnsi="Arial" w:cs="Arial"/>
                <w:bCs/>
                <w:sz w:val="20"/>
                <w:szCs w:val="20"/>
              </w:rPr>
              <w:t>ajú</w:t>
            </w:r>
            <w:r w:rsidRPr="00406EAA">
              <w:rPr>
                <w:rFonts w:ascii="Arial" w:hAnsi="Arial" w:cs="Arial"/>
                <w:bCs/>
                <w:sz w:val="20"/>
                <w:szCs w:val="20"/>
              </w:rPr>
              <w:t xml:space="preserve"> za </w:t>
            </w:r>
            <w:r w:rsidR="00CF32C2" w:rsidRPr="00406EAA">
              <w:rPr>
                <w:rFonts w:ascii="Arial" w:hAnsi="Arial" w:cs="Arial"/>
                <w:bCs/>
                <w:sz w:val="20"/>
                <w:szCs w:val="20"/>
              </w:rPr>
              <w:t>realizáciu projektu</w:t>
            </w:r>
            <w:r w:rsidRPr="00406EAA">
              <w:rPr>
                <w:rFonts w:ascii="Arial" w:hAnsi="Arial" w:cs="Arial"/>
                <w:bCs/>
                <w:sz w:val="20"/>
                <w:szCs w:val="20"/>
              </w:rPr>
              <w:t>.</w:t>
            </w:r>
          </w:p>
          <w:p w14:paraId="39733C18" w14:textId="46315835" w:rsidR="00997F82" w:rsidRPr="00406EAA" w:rsidRDefault="00997F82" w:rsidP="00FA7A1A">
            <w:pPr>
              <w:pStyle w:val="Odsekzoznamu"/>
              <w:widowControl w:val="0"/>
              <w:spacing w:before="120" w:after="120" w:line="240" w:lineRule="auto"/>
              <w:ind w:left="142" w:right="85"/>
              <w:contextualSpacing w:val="0"/>
              <w:jc w:val="both"/>
              <w:rPr>
                <w:rFonts w:ascii="Arial" w:hAnsi="Arial" w:cs="Arial"/>
                <w:bCs/>
                <w:sz w:val="20"/>
                <w:szCs w:val="20"/>
              </w:rPr>
            </w:pPr>
            <w:r w:rsidRPr="00406EAA">
              <w:rPr>
                <w:rFonts w:ascii="Arial" w:hAnsi="Arial" w:cs="Arial"/>
                <w:bCs/>
                <w:sz w:val="20"/>
                <w:szCs w:val="20"/>
              </w:rPr>
              <w:t xml:space="preserve">MAS </w:t>
            </w:r>
            <w:del w:id="7" w:author="Daniel Pavlačka" w:date="2022-12-29T15:13:00Z">
              <w:r w:rsidRPr="00406EAA">
                <w:rPr>
                  <w:rFonts w:ascii="Arial" w:hAnsi="Arial" w:cs="Arial"/>
                  <w:bCs/>
                  <w:sz w:val="20"/>
                  <w:szCs w:val="20"/>
                </w:rPr>
                <w:delText>odporúča</w:delText>
              </w:r>
            </w:del>
            <w:ins w:id="8" w:author="Daniel Pavlačka" w:date="2022-12-29T15:13:00Z">
              <w:r w:rsidR="00B113EC">
                <w:rPr>
                  <w:rFonts w:ascii="Arial" w:hAnsi="Arial" w:cs="Arial"/>
                  <w:bCs/>
                  <w:sz w:val="20"/>
                  <w:szCs w:val="20"/>
                </w:rPr>
                <w:t>dáva</w:t>
              </w:r>
            </w:ins>
            <w:r w:rsidRPr="00406EAA">
              <w:rPr>
                <w:rFonts w:ascii="Arial" w:hAnsi="Arial" w:cs="Arial"/>
                <w:bCs/>
                <w:sz w:val="20"/>
                <w:szCs w:val="20"/>
              </w:rPr>
              <w:t xml:space="preserve"> žiadateľovi</w:t>
            </w:r>
            <w:ins w:id="9" w:author="Daniel Pavlačka" w:date="2022-12-29T15:13:00Z">
              <w:r w:rsidR="00B113EC">
                <w:rPr>
                  <w:rFonts w:ascii="Arial" w:hAnsi="Arial" w:cs="Arial"/>
                  <w:bCs/>
                  <w:sz w:val="20"/>
                  <w:szCs w:val="20"/>
                </w:rPr>
                <w:t xml:space="preserve"> na zváženie odkonzultovať s MAS možnosť</w:t>
              </w:r>
            </w:ins>
            <w:r w:rsidRPr="00406EAA">
              <w:rPr>
                <w:rFonts w:ascii="Arial" w:hAnsi="Arial" w:cs="Arial"/>
                <w:bCs/>
                <w:sz w:val="20"/>
                <w:szCs w:val="20"/>
              </w:rPr>
              <w:t>, aby:</w:t>
            </w:r>
          </w:p>
          <w:p w14:paraId="14D549E0" w14:textId="0F6D787E"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naviazal účinnosť zmluvy s dodávateľom na odkladaciu podmienku tak, aby nevznikli pochybnosti o tom, či </w:t>
            </w:r>
            <w:r w:rsidR="00CF32C2" w:rsidRPr="00406EAA">
              <w:rPr>
                <w:rFonts w:ascii="Arial" w:hAnsi="Arial" w:cs="Arial"/>
                <w:bCs/>
                <w:sz w:val="20"/>
                <w:szCs w:val="20"/>
              </w:rPr>
              <w:t xml:space="preserve">realizácia projektu </w:t>
            </w:r>
            <w:r w:rsidRPr="00406EAA">
              <w:rPr>
                <w:rFonts w:ascii="Arial" w:hAnsi="Arial" w:cs="Arial"/>
                <w:bCs/>
                <w:sz w:val="20"/>
                <w:szCs w:val="20"/>
              </w:rPr>
              <w:t>začal</w:t>
            </w:r>
            <w:r w:rsidR="00CF32C2" w:rsidRPr="00406EAA">
              <w:rPr>
                <w:rFonts w:ascii="Arial" w:hAnsi="Arial" w:cs="Arial"/>
                <w:bCs/>
                <w:sz w:val="20"/>
                <w:szCs w:val="20"/>
              </w:rPr>
              <w:t>a</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 </w:t>
            </w:r>
            <w:r w:rsidRPr="00406EAA">
              <w:rPr>
                <w:rFonts w:ascii="Arial" w:hAnsi="Arial" w:cs="Arial"/>
                <w:bCs/>
                <w:sz w:val="20"/>
                <w:szCs w:val="20"/>
              </w:rPr>
              <w:t>napr.:</w:t>
            </w:r>
          </w:p>
          <w:p w14:paraId="557FD218" w14:textId="1FAB3A39"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naviazať účinnosť zmluvy s dodávateľom na </w:t>
            </w:r>
            <w:r w:rsidR="003814F9" w:rsidRPr="00406EAA">
              <w:rPr>
                <w:rFonts w:ascii="Arial" w:hAnsi="Arial" w:cs="Arial"/>
                <w:bCs/>
                <w:sz w:val="20"/>
                <w:szCs w:val="20"/>
              </w:rPr>
              <w:t xml:space="preserve">moment predloženia </w:t>
            </w:r>
            <w:proofErr w:type="spellStart"/>
            <w:r w:rsidR="003E3619" w:rsidRPr="00406EAA">
              <w:rPr>
                <w:rFonts w:ascii="Arial" w:hAnsi="Arial" w:cs="Arial"/>
                <w:bCs/>
                <w:sz w:val="20"/>
                <w:szCs w:val="20"/>
              </w:rPr>
              <w:t>ŽoPr</w:t>
            </w:r>
            <w:proofErr w:type="spellEnd"/>
            <w:r w:rsidR="003E3619" w:rsidRPr="00406EAA">
              <w:rPr>
                <w:rFonts w:ascii="Arial" w:hAnsi="Arial" w:cs="Arial"/>
                <w:bCs/>
                <w:sz w:val="20"/>
                <w:szCs w:val="20"/>
              </w:rPr>
              <w:t xml:space="preserve"> </w:t>
            </w:r>
            <w:r w:rsidR="003814F9" w:rsidRPr="00406EAA">
              <w:rPr>
                <w:rFonts w:ascii="Arial" w:hAnsi="Arial" w:cs="Arial"/>
                <w:bCs/>
                <w:sz w:val="20"/>
                <w:szCs w:val="20"/>
              </w:rPr>
              <w:t>na MAS</w:t>
            </w:r>
            <w:r w:rsidRPr="00406EAA">
              <w:rPr>
                <w:rFonts w:ascii="Arial" w:hAnsi="Arial" w:cs="Arial"/>
                <w:bCs/>
                <w:sz w:val="20"/>
                <w:szCs w:val="20"/>
              </w:rPr>
              <w:t>,</w:t>
            </w:r>
          </w:p>
          <w:p w14:paraId="23ABB3A5" w14:textId="6A3928BB"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naviazať účinnosť zmluvy s dodávateľom na výsledok kontroly verejného obstarávania</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lastRenderedPageBreak/>
              <w:t>obstarávania bez identifikácie nedostatkov vo verejnom obstarávaní</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obstarávaní,</w:t>
            </w:r>
          </w:p>
          <w:p w14:paraId="0D177B04" w14:textId="77777777" w:rsidR="00997F82" w:rsidRPr="00406EAA" w:rsidRDefault="00997F82" w:rsidP="00FA7A1A">
            <w:pPr>
              <w:widowControl w:val="0"/>
              <w:spacing w:before="120" w:after="120" w:line="240" w:lineRule="auto"/>
              <w:ind w:left="505" w:right="85"/>
              <w:jc w:val="both"/>
              <w:rPr>
                <w:rFonts w:ascii="Arial" w:hAnsi="Arial" w:cs="Arial"/>
                <w:b/>
                <w:bCs/>
                <w:sz w:val="20"/>
                <w:szCs w:val="20"/>
              </w:rPr>
            </w:pPr>
            <w:r w:rsidRPr="00406EAA">
              <w:rPr>
                <w:rFonts w:ascii="Arial" w:hAnsi="Arial" w:cs="Arial"/>
                <w:b/>
                <w:bCs/>
                <w:sz w:val="20"/>
                <w:szCs w:val="20"/>
              </w:rPr>
              <w:t>alebo</w:t>
            </w:r>
          </w:p>
          <w:p w14:paraId="58D6F329" w14:textId="26532BF9"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14F9" w:rsidRPr="00406EAA">
              <w:rPr>
                <w:rFonts w:ascii="Arial" w:hAnsi="Arial" w:cs="Arial"/>
                <w:bCs/>
                <w:sz w:val="20"/>
                <w:szCs w:val="20"/>
              </w:rPr>
              <w:t xml:space="preserve">predložení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w:t>
            </w:r>
          </w:p>
          <w:p w14:paraId="493B5A43"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Forma preukázania:</w:t>
            </w:r>
          </w:p>
          <w:p w14:paraId="0502AB8A" w14:textId="1DBF060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bookmarkStart w:id="10" w:name="_Hlk500341825"/>
            <w:r w:rsidRPr="00406EAA">
              <w:rPr>
                <w:rFonts w:ascii="Arial" w:hAnsi="Arial" w:cs="Arial"/>
                <w:bCs/>
                <w:sz w:val="20"/>
                <w:szCs w:val="20"/>
              </w:rPr>
              <w:t>Informácie uvedené v </w:t>
            </w:r>
            <w:proofErr w:type="spellStart"/>
            <w:r w:rsidR="00CF32C2" w:rsidRPr="00406EAA">
              <w:rPr>
                <w:rFonts w:ascii="Arial" w:hAnsi="Arial" w:cs="Arial"/>
                <w:bCs/>
                <w:sz w:val="20"/>
                <w:szCs w:val="20"/>
              </w:rPr>
              <w:t>ŽoPr</w:t>
            </w:r>
            <w:proofErr w:type="spellEnd"/>
            <w:r w:rsidRPr="00406EAA">
              <w:rPr>
                <w:rFonts w:ascii="Arial" w:hAnsi="Arial" w:cs="Arial"/>
                <w:bCs/>
                <w:sz w:val="20"/>
                <w:szCs w:val="20"/>
              </w:rPr>
              <w:t xml:space="preserve">. Žiadateľ v časti 10 Formulára </w:t>
            </w:r>
            <w:proofErr w:type="spellStart"/>
            <w:r w:rsidRPr="00406EAA">
              <w:rPr>
                <w:rFonts w:ascii="Arial" w:hAnsi="Arial" w:cs="Arial"/>
                <w:bCs/>
                <w:sz w:val="20"/>
                <w:szCs w:val="20"/>
              </w:rPr>
              <w:t>ŽoPr</w:t>
            </w:r>
            <w:proofErr w:type="spellEnd"/>
            <w:r w:rsidRPr="00406EAA">
              <w:rPr>
                <w:rFonts w:ascii="Arial" w:hAnsi="Arial" w:cs="Arial"/>
                <w:bCs/>
                <w:sz w:val="20"/>
                <w:szCs w:val="20"/>
              </w:rPr>
              <w:t xml:space="preserve"> čestne vyhlási, že nezač</w:t>
            </w:r>
            <w:r w:rsidR="003E3619" w:rsidRPr="00406EAA">
              <w:rPr>
                <w:rFonts w:ascii="Arial" w:hAnsi="Arial" w:cs="Arial"/>
                <w:bCs/>
                <w:sz w:val="20"/>
                <w:szCs w:val="20"/>
              </w:rPr>
              <w:t>al</w:t>
            </w:r>
            <w:r w:rsidR="00006FA3" w:rsidRPr="00406EAA">
              <w:rPr>
                <w:rFonts w:ascii="Arial" w:hAnsi="Arial" w:cs="Arial"/>
                <w:bCs/>
                <w:sz w:val="20"/>
                <w:szCs w:val="20"/>
              </w:rPr>
              <w:t xml:space="preserve"> </w:t>
            </w:r>
            <w:r w:rsidR="00D672A0"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D672A0"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w:t>
            </w:r>
            <w:r w:rsidRPr="00406EAA">
              <w:rPr>
                <w:rFonts w:ascii="Arial" w:hAnsi="Arial" w:cs="Arial"/>
                <w:bCs/>
                <w:sz w:val="20"/>
                <w:szCs w:val="20"/>
              </w:rPr>
              <w:t>.</w:t>
            </w:r>
          </w:p>
          <w:bookmarkEnd w:id="10"/>
          <w:p w14:paraId="527B6F86"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Spôsob overenia:</w:t>
            </w:r>
          </w:p>
          <w:p w14:paraId="64724FD4"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MAS overí znenie čestného vyhlásenia, ktoré tvorí súčasť formulára </w:t>
            </w:r>
            <w:proofErr w:type="spellStart"/>
            <w:r w:rsidRPr="00406EAA">
              <w:rPr>
                <w:rFonts w:ascii="Arial" w:hAnsi="Arial" w:cs="Arial"/>
                <w:bCs/>
                <w:sz w:val="20"/>
                <w:szCs w:val="20"/>
              </w:rPr>
              <w:t>ŽoPr</w:t>
            </w:r>
            <w:proofErr w:type="spellEnd"/>
            <w:r w:rsidRPr="00406EAA">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56DA1E9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r w:rsidR="00CD5FE4">
              <w:rPr>
                <w:rFonts w:ascii="Arial" w:hAnsi="Arial" w:cs="Arial"/>
                <w:bCs/>
                <w:sz w:val="20"/>
                <w:szCs w:val="20"/>
              </w:rPr>
              <w:t xml:space="preserve"> </w:t>
            </w:r>
          </w:p>
          <w:p w14:paraId="08D55D82" w14:textId="03BE52AC" w:rsidR="00CD5FE4" w:rsidRPr="00CD5FE4" w:rsidRDefault="005D3788" w:rsidP="00A55D6C">
            <w:pPr>
              <w:pStyle w:val="Odsekzoznamu"/>
              <w:spacing w:before="120" w:after="120" w:line="240" w:lineRule="auto"/>
              <w:ind w:left="85" w:right="85"/>
              <w:contextualSpacing w:val="0"/>
              <w:jc w:val="both"/>
              <w:rPr>
                <w:rFonts w:ascii="Arial" w:hAnsi="Arial" w:cs="Arial"/>
                <w:b/>
                <w:sz w:val="20"/>
                <w:szCs w:val="20"/>
              </w:rPr>
            </w:pPr>
            <w:r>
              <w:rPr>
                <w:rFonts w:ascii="Arial" w:hAnsi="Arial" w:cs="Arial"/>
                <w:b/>
                <w:sz w:val="20"/>
                <w:szCs w:val="20"/>
              </w:rPr>
              <w:t>Krivosúd-Bodovka, Mníchova Lehota, Opatovce, Selec, Soblahov, Trenčianska Turná, Trenčianske Stankovce, Veľké Bierovce</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DB35855" w:rsidR="00997F82" w:rsidRPr="001B037E" w:rsidRDefault="00997F82" w:rsidP="008E170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4450A6EB"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w:t>
            </w:r>
            <w:r w:rsidR="008E170C">
              <w:rPr>
                <w:rFonts w:ascii="Arial" w:hAnsi="Arial" w:cs="Arial"/>
                <w:bCs/>
                <w:sz w:val="20"/>
                <w:szCs w:val="20"/>
              </w:rPr>
              <w:t> </w:t>
            </w:r>
            <w:r w:rsidRPr="00536E5F">
              <w:rPr>
                <w:rFonts w:ascii="Arial" w:hAnsi="Arial" w:cs="Arial"/>
                <w:bCs/>
                <w:sz w:val="20"/>
                <w:szCs w:val="20"/>
              </w:rPr>
              <w:t>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42FC94B"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 xml:space="preserve">definovaním plánovaných hodnôt relevantných merateľných ukazovateľov. </w:t>
            </w:r>
            <w:bookmarkStart w:id="11"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w:t>
            </w:r>
            <w:r w:rsidR="008E170C">
              <w:rPr>
                <w:rFonts w:ascii="Arial" w:hAnsi="Arial" w:cs="Arial"/>
                <w:bCs/>
                <w:sz w:val="20"/>
                <w:szCs w:val="20"/>
              </w:rPr>
              <w:t> </w:t>
            </w:r>
            <w:r w:rsidRPr="001F15D0">
              <w:rPr>
                <w:rFonts w:ascii="Arial" w:hAnsi="Arial" w:cs="Arial"/>
                <w:bCs/>
                <w:sz w:val="20"/>
                <w:szCs w:val="20"/>
              </w:rPr>
              <w:t xml:space="preserve">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1"/>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lastRenderedPageBreak/>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F988733" w14:textId="50077004" w:rsidR="00263E87"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8E170C">
              <w:rPr>
                <w:rFonts w:ascii="Arial" w:hAnsi="Arial" w:cs="Arial"/>
                <w:bCs/>
                <w:sz w:val="20"/>
                <w:szCs w:val="20"/>
              </w:rPr>
              <w:t>ej</w:t>
            </w:r>
            <w:r w:rsidRPr="00AA50FD">
              <w:rPr>
                <w:rFonts w:ascii="Arial" w:hAnsi="Arial" w:cs="Arial"/>
                <w:bCs/>
                <w:sz w:val="20"/>
                <w:szCs w:val="20"/>
              </w:rPr>
              <w:t xml:space="preserve"> aktiv</w:t>
            </w:r>
            <w:r w:rsidR="008E170C">
              <w:rPr>
                <w:rFonts w:ascii="Arial" w:hAnsi="Arial" w:cs="Arial"/>
                <w:bCs/>
                <w:sz w:val="20"/>
                <w:szCs w:val="20"/>
              </w:rPr>
              <w:t>i</w:t>
            </w:r>
            <w:r w:rsidRPr="00AA50FD">
              <w:rPr>
                <w:rFonts w:ascii="Arial" w:hAnsi="Arial" w:cs="Arial"/>
                <w:bCs/>
                <w:sz w:val="20"/>
                <w:szCs w:val="20"/>
              </w:rPr>
              <w:t>t</w:t>
            </w:r>
            <w:r w:rsidR="008E170C">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147C63CE" w:rsidR="00997F82" w:rsidRDefault="00263E87"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Za oprávnené sú považované výlučne výdavky, ktoré vznikli (stavebné práce, tovary a/alebo služby, tvoriace predmet projektu uhradené dodávateľom) do </w:t>
            </w:r>
            <w:r w:rsidRPr="000A4443">
              <w:rPr>
                <w:rFonts w:ascii="Arial" w:hAnsi="Arial" w:cs="Arial"/>
                <w:bCs/>
                <w:sz w:val="20"/>
                <w:szCs w:val="20"/>
              </w:rPr>
              <w:t>31. decembra 2023.</w:t>
            </w:r>
          </w:p>
          <w:p w14:paraId="1CDE0C6C" w14:textId="682860CC" w:rsidR="00997F82" w:rsidRDefault="00997F82" w:rsidP="00FC1DEF">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FC1DEF">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FC1DEF">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4DE1942E" w14:textId="65787722" w:rsidR="00E94ED7" w:rsidRDefault="00000000" w:rsidP="00687273">
            <w:pPr>
              <w:pStyle w:val="Odsekzoznamu"/>
              <w:spacing w:before="120" w:after="120" w:line="240" w:lineRule="auto"/>
              <w:ind w:left="85" w:right="85"/>
              <w:contextualSpacing w:val="0"/>
              <w:jc w:val="both"/>
              <w:rPr>
                <w:rFonts w:ascii="Arial" w:hAnsi="Arial" w:cs="Arial"/>
                <w:bCs/>
                <w:sz w:val="20"/>
                <w:szCs w:val="20"/>
              </w:rPr>
            </w:pPr>
            <w:hyperlink r:id="rId14" w:history="1">
              <w:r w:rsidR="00FD44C8"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FA7A1A">
            <w:pPr>
              <w:pStyle w:val="Odsekzoznamu"/>
              <w:keepNext/>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14EEE">
      <w:pPr>
        <w:pStyle w:val="Nadpis3"/>
        <w:keepNext w:val="0"/>
        <w:keepLines w:val="0"/>
        <w:widowControl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14EEE">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AC7E7E">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6E3DF9">
            <w:pPr>
              <w:pStyle w:val="Odsekzoznamu"/>
              <w:keepNext/>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lastRenderedPageBreak/>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71B62171" w:rsidR="00997F82" w:rsidRPr="005723C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w:t>
            </w:r>
            <w:proofErr w:type="spellStart"/>
            <w:r w:rsidRPr="005723CC">
              <w:rPr>
                <w:rFonts w:ascii="Arial" w:hAnsi="Arial" w:cs="Arial"/>
                <w:bCs/>
                <w:sz w:val="20"/>
                <w:szCs w:val="20"/>
              </w:rPr>
              <w:t>minimis</w:t>
            </w:r>
            <w:proofErr w:type="spellEnd"/>
            <w:r w:rsidRPr="005723CC">
              <w:rPr>
                <w:rFonts w:ascii="Arial" w:hAnsi="Arial" w:cs="Arial"/>
                <w:bCs/>
                <w:sz w:val="20"/>
                <w:szCs w:val="20"/>
              </w:rPr>
              <w:t xml:space="preserve"> z IROP v súlade so schémou pomoci, ktorá je dostupná na webovom sídle </w:t>
            </w:r>
            <w:hyperlink r:id="rId15" w:history="1">
              <w:r w:rsidR="00E94ED7" w:rsidRPr="00FA7A1A">
                <w:rPr>
                  <w:rStyle w:val="Hypertextovprepojenie"/>
                  <w:sz w:val="20"/>
                </w:rPr>
                <w:t>https://www.mirri.gov.sk/mpsr/irop-programove-obdobie-2014-2020/clld/programove-dokumenty/statna-pomoc/index.html</w:t>
              </w:r>
            </w:hyperlink>
            <w:r w:rsidR="00E94ED7" w:rsidRPr="0025535C">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5723CC">
              <w:rPr>
                <w:rFonts w:ascii="Arial" w:hAnsi="Arial" w:cs="Arial"/>
                <w:bCs/>
                <w:sz w:val="20"/>
                <w:szCs w:val="20"/>
              </w:rPr>
              <w:t xml:space="preserve">Žiadateľ </w:t>
            </w:r>
            <w:r w:rsidRPr="00DD6618">
              <w:rPr>
                <w:rFonts w:ascii="Arial" w:hAnsi="Arial" w:cs="Arial"/>
                <w:bCs/>
                <w:sz w:val="20"/>
                <w:szCs w:val="20"/>
              </w:rPr>
              <w:t>je povinný okrem podmienok</w:t>
            </w:r>
            <w:r w:rsidRPr="00A5524B">
              <w:rPr>
                <w:rFonts w:ascii="Arial" w:hAnsi="Arial" w:cs="Arial"/>
                <w:bCs/>
                <w:sz w:val="20"/>
                <w:szCs w:val="20"/>
              </w:rPr>
              <w:t xml:space="preserve">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3"/>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0A58FC7"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8E170C">
              <w:rPr>
                <w:rFonts w:ascii="Arial" w:hAnsi="Arial" w:cs="Arial"/>
                <w:bCs/>
                <w:sz w:val="20"/>
                <w:szCs w:val="20"/>
              </w:rPr>
              <w:t>é</w:t>
            </w:r>
            <w:r w:rsidRPr="00B33449">
              <w:rPr>
                <w:rFonts w:ascii="Arial" w:hAnsi="Arial" w:cs="Arial"/>
                <w:bCs/>
                <w:sz w:val="20"/>
                <w:szCs w:val="20"/>
              </w:rPr>
              <w:t>m</w:t>
            </w:r>
            <w:r w:rsidR="008E170C">
              <w:rPr>
                <w:rFonts w:ascii="Arial" w:hAnsi="Arial" w:cs="Arial"/>
                <w:bCs/>
                <w:sz w:val="20"/>
                <w:szCs w:val="20"/>
              </w:rPr>
              <w:t>u</w:t>
            </w:r>
            <w:r w:rsidRPr="00B33449">
              <w:rPr>
                <w:rFonts w:ascii="Arial" w:hAnsi="Arial" w:cs="Arial"/>
                <w:bCs/>
                <w:sz w:val="20"/>
                <w:szCs w:val="20"/>
              </w:rPr>
              <w:t xml:space="preserve">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4A52F248"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587A9DFA" w:rsidR="00CD5FE4" w:rsidRPr="00D26091" w:rsidRDefault="00F37E7A" w:rsidP="00D26091">
            <w:pPr>
              <w:pStyle w:val="Odsekzoznamu"/>
              <w:widowControl w:val="0"/>
              <w:spacing w:before="120" w:after="120" w:line="240" w:lineRule="auto"/>
              <w:ind w:left="85" w:right="85"/>
              <w:contextualSpacing w:val="0"/>
              <w:jc w:val="both"/>
              <w:rPr>
                <w:rFonts w:ascii="Arial Narrow" w:hAnsi="Arial Narrow" w:cs="Arial"/>
                <w:bCs/>
                <w:sz w:val="20"/>
                <w:szCs w:val="20"/>
              </w:rPr>
            </w:pPr>
            <w:r>
              <w:rPr>
                <w:rFonts w:ascii="Arial" w:hAnsi="Arial" w:cs="Arial"/>
                <w:bCs/>
                <w:sz w:val="20"/>
                <w:szCs w:val="20"/>
              </w:rPr>
              <w:t>MAS overí splnenie podmienok</w:t>
            </w:r>
            <w:r w:rsidR="00997F82" w:rsidRPr="00C5183D">
              <w:rPr>
                <w:rFonts w:ascii="Arial" w:hAnsi="Arial" w:cs="Arial"/>
                <w:bCs/>
                <w:sz w:val="20"/>
                <w:szCs w:val="20"/>
              </w:rPr>
              <w:t xml:space="preserve"> na základe údajov verejne dostupných na webovom sídle </w:t>
            </w:r>
            <w:r w:rsidR="00EE255D" w:rsidRPr="00F37E7A">
              <w:rPr>
                <w:rFonts w:ascii="Arial" w:hAnsi="Arial" w:cs="Arial"/>
                <w:bCs/>
                <w:sz w:val="20"/>
                <w:szCs w:val="20"/>
              </w:rPr>
              <w:t>Protimonopolného úradu Slovenskej republiky:</w:t>
            </w:r>
            <w:r w:rsidR="00CD5FE4">
              <w:rPr>
                <w:rFonts w:ascii="Arial" w:hAnsi="Arial" w:cs="Arial"/>
                <w:bCs/>
                <w:sz w:val="20"/>
                <w:szCs w:val="20"/>
              </w:rPr>
              <w:t xml:space="preserve"> </w:t>
            </w:r>
            <w:hyperlink r:id="rId16" w:history="1">
              <w:r w:rsidR="00CD5FE4" w:rsidRPr="0034126A">
                <w:rPr>
                  <w:rStyle w:val="Hypertextovprepojenie"/>
                  <w:rFonts w:cs="Arial"/>
                  <w:sz w:val="20"/>
                  <w:szCs w:val="20"/>
                </w:rPr>
                <w:t>https://www.antimon.gov.sk/rozhodnutia-europskej-komisie-prikazujuce-slovenskej-republike-vymahat-neopravnene-poskytnutu-a-nezlucitelnu-statnu-</w:t>
              </w:r>
              <w:r w:rsidR="00CD5FE4" w:rsidRPr="0034126A">
                <w:rPr>
                  <w:rStyle w:val="Hypertextovprepojenie"/>
                  <w:rFonts w:cs="Arial"/>
                  <w:sz w:val="20"/>
                  <w:szCs w:val="20"/>
                </w:rPr>
                <w:lastRenderedPageBreak/>
                <w:t>pomoc/?csrt=13893992393057977797</w:t>
              </w:r>
            </w:hyperlink>
            <w:r w:rsidR="00997F82" w:rsidRPr="00FA7A1A">
              <w:rPr>
                <w:rFonts w:ascii="Arial Narrow" w:hAnsi="Arial Narrow"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583A58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6F788C">
              <w:rPr>
                <w:rFonts w:ascii="Arial" w:hAnsi="Arial" w:cs="Arial"/>
                <w:bCs/>
                <w:sz w:val="20"/>
                <w:szCs w:val="20"/>
              </w:rPr>
              <w:t>3</w:t>
            </w:r>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7"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152DF25" w:rsidR="00997F82" w:rsidRPr="006D71F3" w:rsidRDefault="00997F82" w:rsidP="0045520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2" w:name="_Ref498795443"/>
            <w:r w:rsidRPr="002451DC">
              <w:rPr>
                <w:rFonts w:ascii="Arial" w:hAnsi="Arial" w:cs="Arial"/>
                <w:b/>
                <w:sz w:val="20"/>
                <w:szCs w:val="20"/>
              </w:rPr>
              <w:t>Podmienka mať povolenia na realizáciu projektu</w:t>
            </w:r>
            <w:bookmarkEnd w:id="12"/>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14EEE">
            <w:pPr>
              <w:pStyle w:val="Odsekzoznamu"/>
              <w:widowControl w:val="0"/>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5543AE">
            <w:pPr>
              <w:widowControl w:val="0"/>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F6ACB53"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B860B3">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130D709C"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D26091">
              <w:rPr>
                <w:rFonts w:ascii="Arial" w:hAnsi="Arial" w:cs="Arial"/>
                <w:sz w:val="20"/>
                <w:szCs w:val="20"/>
                <w:lang w:eastAsia="en-US"/>
              </w:rPr>
              <w:t>1</w:t>
            </w:r>
            <w:r w:rsidR="00B96BC0">
              <w:rPr>
                <w:rFonts w:ascii="Arial" w:hAnsi="Arial" w:cs="Arial"/>
                <w:sz w:val="20"/>
                <w:szCs w:val="20"/>
                <w:lang w:eastAsia="en-US"/>
              </w:rPr>
              <w:t>3</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lastRenderedPageBreak/>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6B6718">
            <w:pPr>
              <w:pStyle w:val="Odsekzoznamu"/>
              <w:keepNext/>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3" w:name="_Ref498785182"/>
            <w:r w:rsidRPr="00A268F6">
              <w:rPr>
                <w:rFonts w:ascii="Arial" w:hAnsi="Arial" w:cs="Arial"/>
                <w:b/>
                <w:sz w:val="20"/>
                <w:szCs w:val="20"/>
              </w:rPr>
              <w:lastRenderedPageBreak/>
              <w:t>Maximálna a minimálna výška príspevku</w:t>
            </w:r>
            <w:bookmarkEnd w:id="13"/>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6756AF9"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D26091" w:rsidRPr="00744F8B">
              <w:rPr>
                <w:rFonts w:ascii="Arial" w:hAnsi="Arial" w:cs="Arial"/>
                <w:b/>
                <w:sz w:val="20"/>
                <w:szCs w:val="20"/>
              </w:rPr>
              <w:t xml:space="preserve">5 000,00 </w:t>
            </w:r>
            <w:r w:rsidRPr="00744F8B">
              <w:rPr>
                <w:rFonts w:ascii="Arial" w:hAnsi="Arial" w:cs="Arial"/>
                <w:b/>
                <w:sz w:val="20"/>
                <w:szCs w:val="20"/>
              </w:rPr>
              <w:t>EUR</w:t>
            </w:r>
          </w:p>
          <w:p w14:paraId="582FBBB1" w14:textId="4D6519B2"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5D3788">
              <w:rPr>
                <w:rFonts w:ascii="Arial" w:hAnsi="Arial" w:cs="Arial"/>
                <w:b/>
                <w:sz w:val="20"/>
                <w:szCs w:val="20"/>
              </w:rPr>
              <w:t>5</w:t>
            </w:r>
            <w:r w:rsidR="00D26091" w:rsidRPr="00744F8B">
              <w:rPr>
                <w:rFonts w:ascii="Arial" w:hAnsi="Arial" w:cs="Arial"/>
                <w:b/>
                <w:sz w:val="20"/>
                <w:szCs w:val="20"/>
              </w:rPr>
              <w:t>0 000,00</w:t>
            </w:r>
            <w:r w:rsidRPr="00744F8B">
              <w:rPr>
                <w:rFonts w:ascii="Arial" w:hAnsi="Arial" w:cs="Arial"/>
                <w:b/>
                <w:sz w:val="20"/>
                <w:szCs w:val="20"/>
              </w:rPr>
              <w:t xml:space="preserve"> EUR</w:t>
            </w:r>
            <w:r>
              <w:rPr>
                <w:rFonts w:ascii="Arial" w:hAnsi="Arial" w:cs="Arial"/>
                <w:bCs/>
                <w:sz w:val="20"/>
                <w:szCs w:val="20"/>
              </w:rPr>
              <w:t xml:space="preserve"> </w:t>
            </w:r>
          </w:p>
          <w:p w14:paraId="3A5AC7EC" w14:textId="6DD9549A" w:rsidR="00372B21" w:rsidRPr="00163553" w:rsidRDefault="00372B21" w:rsidP="00372B21">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744F8B">
              <w:rPr>
                <w:rFonts w:ascii="Arial" w:hAnsi="Arial" w:cs="Arial"/>
                <w:b/>
                <w:bCs/>
                <w:sz w:val="20"/>
                <w:szCs w:val="20"/>
              </w:rPr>
              <w:t xml:space="preserve"> </w:t>
            </w:r>
            <w:r w:rsidR="003A07DC">
              <w:rPr>
                <w:rFonts w:ascii="Arial" w:hAnsi="Arial" w:cs="Arial"/>
                <w:b/>
                <w:bCs/>
                <w:sz w:val="20"/>
                <w:szCs w:val="20"/>
              </w:rPr>
              <w:t>90 909,09</w:t>
            </w:r>
            <w:r w:rsidR="00744F8B">
              <w:rPr>
                <w:rFonts w:ascii="Arial" w:hAnsi="Arial" w:cs="Arial"/>
                <w:b/>
                <w:bCs/>
                <w:sz w:val="20"/>
                <w:szCs w:val="20"/>
              </w:rPr>
              <w:t xml:space="preserve">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3A405835" w14:textId="77777777" w:rsidR="00997F82" w:rsidRPr="006D5385" w:rsidRDefault="00997F82" w:rsidP="006E3DF9">
            <w:pPr>
              <w:pStyle w:val="Odsekzoznamu"/>
              <w:keepNext/>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4"/>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BD428E2" w14:textId="67072095"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5D3788">
              <w:rPr>
                <w:rFonts w:ascii="Arial" w:hAnsi="Arial" w:cs="Arial"/>
                <w:b/>
                <w:bCs/>
                <w:sz w:val="20"/>
                <w:szCs w:val="20"/>
              </w:rPr>
              <w:t>5</w:t>
            </w:r>
            <w:r w:rsidR="00744F8B">
              <w:rPr>
                <w:rFonts w:ascii="Arial" w:hAnsi="Arial" w:cs="Arial"/>
                <w:b/>
                <w:bCs/>
                <w:sz w:val="20"/>
                <w:szCs w:val="20"/>
              </w:rPr>
              <w:t xml:space="preserve">0 000 </w:t>
            </w:r>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D54138">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66D9249B" w14:textId="04226529"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14"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bookmarkEnd w:id="14"/>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28E6F025"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B52E62">
              <w:rPr>
                <w:rFonts w:ascii="Arial" w:hAnsi="Arial" w:cs="Arial"/>
                <w:bCs/>
                <w:sz w:val="20"/>
                <w:szCs w:val="20"/>
              </w:rPr>
              <w:t>.</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2B0D077E" w:rsidR="00997F82" w:rsidRPr="002C3A60" w:rsidRDefault="00997F82" w:rsidP="00B860B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8"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7DE14FCA"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80106">
              <w:rPr>
                <w:rFonts w:ascii="Arial" w:hAnsi="Arial" w:cs="Arial"/>
                <w:bCs/>
                <w:sz w:val="20"/>
                <w:szCs w:val="20"/>
              </w:rPr>
              <w:t xml:space="preserve"> </w:t>
            </w:r>
            <w:r w:rsidR="0078010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5392A59A" w14:textId="79CAC061" w:rsidR="00997F82" w:rsidRDefault="00997F82" w:rsidP="009A38B8">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4A4377AE" w14:textId="72433BE0" w:rsidR="00FB0090" w:rsidRDefault="00FB0090" w:rsidP="002954FB">
            <w:pPr>
              <w:spacing w:before="24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A6423B4" w14:textId="77777777" w:rsidR="00FB0090" w:rsidRPr="00D01EF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BAB3F6" w14:textId="77777777"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1E5C382A" w14:textId="2E09010C" w:rsidR="00BA5F83" w:rsidRDefault="00BA5F83" w:rsidP="00BA5F8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36920960" w14:textId="695FFCB3" w:rsidR="00FB0090" w:rsidRPr="00F5202D" w:rsidRDefault="00FB0090" w:rsidP="002954FB">
            <w:pPr>
              <w:spacing w:before="240"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7385EAE5" w14:textId="5A3EA53F" w:rsidR="00FB0090" w:rsidRPr="002C3A60" w:rsidRDefault="00FB0090" w:rsidP="004B6FD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AE1A20" w:rsidRPr="006A79F0" w14:paraId="338C9B91" w14:textId="77777777" w:rsidTr="00C40E58">
        <w:tblPrEx>
          <w:tblCellMar>
            <w:left w:w="108" w:type="dxa"/>
            <w:right w:w="108" w:type="dxa"/>
          </w:tblCellMar>
        </w:tblPrEx>
        <w:trPr>
          <w:trHeight w:val="287"/>
        </w:trPr>
        <w:tc>
          <w:tcPr>
            <w:tcW w:w="9776" w:type="dxa"/>
            <w:shd w:val="clear" w:color="auto" w:fill="F2F2F2" w:themeFill="background1" w:themeFillShade="F2"/>
          </w:tcPr>
          <w:p w14:paraId="57AA18F7" w14:textId="744CF1A0" w:rsidR="00AE1A20" w:rsidRPr="002C3A60" w:rsidRDefault="00AE1A20" w:rsidP="000379C9">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Zrušenie osvedčenia o zápise do evidencie SHR</w:t>
            </w:r>
          </w:p>
        </w:tc>
      </w:tr>
      <w:tr w:rsidR="00AE1A20" w:rsidRPr="006A79F0" w14:paraId="4A48228F" w14:textId="77777777" w:rsidTr="00C40E58">
        <w:tblPrEx>
          <w:tblCellMar>
            <w:left w:w="108" w:type="dxa"/>
            <w:right w:w="108" w:type="dxa"/>
          </w:tblCellMar>
        </w:tblPrEx>
        <w:tc>
          <w:tcPr>
            <w:tcW w:w="9776" w:type="dxa"/>
            <w:tcBorders>
              <w:bottom w:val="single" w:sz="4" w:space="0" w:color="auto"/>
            </w:tcBorders>
          </w:tcPr>
          <w:p w14:paraId="136950A9" w14:textId="22BA2751" w:rsidR="00AE1A20" w:rsidRPr="002C3A60" w:rsidRDefault="00AE1A20" w:rsidP="00263E87">
            <w:pPr>
              <w:pStyle w:val="Odsekzoznamu"/>
              <w:widowControl w:val="0"/>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V </w:t>
            </w:r>
            <w:r w:rsidR="000F3C2E">
              <w:rPr>
                <w:rFonts w:ascii="Arial" w:hAnsi="Arial" w:cs="Arial"/>
                <w:bCs/>
                <w:sz w:val="20"/>
                <w:szCs w:val="20"/>
              </w:rPr>
              <w:t>prípade, že je žiadateľ osobou nezapísanou v obchodnom registri a v registri organizácií je veden</w:t>
            </w:r>
            <w:r w:rsidR="000379C9">
              <w:rPr>
                <w:rFonts w:ascii="Arial" w:hAnsi="Arial" w:cs="Arial"/>
                <w:bCs/>
                <w:sz w:val="20"/>
                <w:szCs w:val="20"/>
              </w:rPr>
              <w:t>ý</w:t>
            </w:r>
            <w:r w:rsidR="000F3C2E">
              <w:rPr>
                <w:rFonts w:ascii="Arial" w:hAnsi="Arial" w:cs="Arial"/>
                <w:bCs/>
                <w:sz w:val="20"/>
                <w:szCs w:val="20"/>
              </w:rPr>
              <w:t xml:space="preserve"> ako SHR, </w:t>
            </w:r>
            <w:r w:rsidR="000379C9">
              <w:rPr>
                <w:rFonts w:ascii="Arial" w:hAnsi="Arial" w:cs="Arial"/>
                <w:bCs/>
                <w:sz w:val="20"/>
                <w:szCs w:val="20"/>
              </w:rPr>
              <w:t xml:space="preserve">predkladá kópiu zrušenia osvedčenia o zápise do evidencie SHR, vystaveného miestnym (mestským, resp. obecným) úradom v mieste, kde žiadateľ vykonával činnosti SHR. </w:t>
            </w:r>
          </w:p>
        </w:tc>
      </w:tr>
      <w:tr w:rsidR="00E734A4" w:rsidRPr="006A79F0" w14:paraId="73387006" w14:textId="77777777" w:rsidTr="00217788">
        <w:tblPrEx>
          <w:tblCellMar>
            <w:left w:w="108" w:type="dxa"/>
            <w:right w:w="108" w:type="dxa"/>
          </w:tblCellMar>
        </w:tblPrEx>
        <w:tc>
          <w:tcPr>
            <w:tcW w:w="9776" w:type="dxa"/>
            <w:tcBorders>
              <w:bottom w:val="single" w:sz="4" w:space="0" w:color="auto"/>
            </w:tcBorders>
            <w:shd w:val="clear" w:color="auto" w:fill="EDEDED" w:themeFill="accent3" w:themeFillTint="33"/>
          </w:tcPr>
          <w:p w14:paraId="4DC3FFC8" w14:textId="567E479D" w:rsidR="00E734A4" w:rsidRPr="00E734A4" w:rsidRDefault="00E734A4" w:rsidP="00E734A4">
            <w:pPr>
              <w:pStyle w:val="Odsekzoznamu"/>
              <w:keepNext/>
              <w:widowControl w:val="0"/>
              <w:numPr>
                <w:ilvl w:val="1"/>
                <w:numId w:val="23"/>
              </w:numPr>
              <w:spacing w:before="120" w:after="120" w:line="240" w:lineRule="auto"/>
              <w:ind w:left="936" w:hanging="709"/>
              <w:rPr>
                <w:rFonts w:ascii="Arial" w:hAnsi="Arial" w:cs="Arial"/>
                <w:bCs/>
                <w:sz w:val="20"/>
                <w:szCs w:val="20"/>
              </w:rPr>
            </w:pPr>
            <w:r w:rsidRPr="00E734A4">
              <w:rPr>
                <w:rFonts w:ascii="Arial" w:hAnsi="Arial" w:cs="Arial"/>
                <w:b/>
                <w:color w:val="44546A" w:themeColor="text2"/>
                <w:szCs w:val="19"/>
              </w:rPr>
              <w:t>Výpis z registra trestov fyzických osôb</w:t>
            </w:r>
          </w:p>
        </w:tc>
      </w:tr>
      <w:tr w:rsidR="00E734A4" w:rsidRPr="006A79F0" w14:paraId="0CFFC027" w14:textId="77777777" w:rsidTr="00C40E58">
        <w:tblPrEx>
          <w:tblCellMar>
            <w:left w:w="108" w:type="dxa"/>
            <w:right w:w="108" w:type="dxa"/>
          </w:tblCellMar>
        </w:tblPrEx>
        <w:tc>
          <w:tcPr>
            <w:tcW w:w="9776" w:type="dxa"/>
            <w:tcBorders>
              <w:bottom w:val="single" w:sz="4" w:space="0" w:color="auto"/>
            </w:tcBorders>
          </w:tcPr>
          <w:p w14:paraId="278E43F3" w14:textId="77777777" w:rsidR="00E734A4" w:rsidRDefault="00E734A4" w:rsidP="00E734A4">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žiadateľ predkladá:</w:t>
            </w:r>
          </w:p>
          <w:p w14:paraId="2E945EA6" w14:textId="4EF78D49" w:rsidR="00E734A4" w:rsidRPr="00E734A4" w:rsidRDefault="00E734A4" w:rsidP="00E734A4">
            <w:pPr>
              <w:pStyle w:val="Odsekzoznamu"/>
              <w:numPr>
                <w:ilvl w:val="0"/>
                <w:numId w:val="81"/>
              </w:numPr>
              <w:spacing w:before="120" w:after="0" w:line="240" w:lineRule="auto"/>
              <w:ind w:left="589" w:right="85"/>
              <w:jc w:val="both"/>
              <w:rPr>
                <w:rFonts w:eastAsiaTheme="minorHAnsi" w:cs="Times New Roman"/>
                <w:szCs w:val="24"/>
              </w:rPr>
            </w:pPr>
            <w:r w:rsidRPr="00E734A4">
              <w:rPr>
                <w:rFonts w:ascii="Arial" w:hAnsi="Arial" w:cs="Arial"/>
                <w:bCs/>
                <w:sz w:val="20"/>
                <w:szCs w:val="20"/>
              </w:rPr>
              <w:t xml:space="preserve">výpis z registra trestov fyzickej osoby vedenom Generálnou prokuratúrou SR, nie starší ako 3 mesiace ku dňu predloženia </w:t>
            </w:r>
            <w:proofErr w:type="spellStart"/>
            <w:r w:rsidRPr="00E734A4">
              <w:rPr>
                <w:rFonts w:ascii="Arial" w:hAnsi="Arial" w:cs="Arial"/>
                <w:bCs/>
                <w:sz w:val="20"/>
                <w:szCs w:val="20"/>
              </w:rPr>
              <w:t>ŽoPr</w:t>
            </w:r>
            <w:proofErr w:type="spellEnd"/>
            <w:r w:rsidRPr="00E734A4">
              <w:rPr>
                <w:rFonts w:ascii="Arial" w:hAnsi="Arial" w:cs="Arial"/>
                <w:bCs/>
                <w:sz w:val="20"/>
                <w:szCs w:val="20"/>
              </w:rPr>
              <w:t xml:space="preserve"> za každého člena jeho štatutárneho orgánu každého prokuristu a každú osobu splnomocnenú zastupovať žiadateľa na úkony súvisiace so </w:t>
            </w:r>
            <w:proofErr w:type="spellStart"/>
            <w:r w:rsidRPr="00E734A4">
              <w:rPr>
                <w:rFonts w:ascii="Arial" w:hAnsi="Arial" w:cs="Arial"/>
                <w:bCs/>
                <w:sz w:val="20"/>
                <w:szCs w:val="20"/>
              </w:rPr>
              <w:t>ŽoPr</w:t>
            </w:r>
            <w:proofErr w:type="spellEnd"/>
            <w:r w:rsidRPr="00E734A4">
              <w:rPr>
                <w:rFonts w:ascii="Arial" w:hAnsi="Arial" w:cs="Arial"/>
                <w:bCs/>
                <w:sz w:val="20"/>
                <w:szCs w:val="20"/>
              </w:rPr>
              <w:t>.</w:t>
            </w:r>
            <w:r w:rsidRPr="00E734A4">
              <w:rPr>
                <w:rFonts w:eastAsiaTheme="minorHAnsi" w:cs="Times New Roman"/>
                <w:szCs w:val="24"/>
              </w:rPr>
              <w:t xml:space="preserve"> </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7656A4B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0032069F">
              <w:rPr>
                <w:rFonts w:ascii="Arial" w:hAnsi="Arial" w:cs="Arial"/>
                <w:bCs/>
                <w:sz w:val="20"/>
                <w:szCs w:val="20"/>
              </w:rPr>
              <w:t>.</w:t>
            </w:r>
            <w:r w:rsidR="0032069F" w:rsidRPr="0032069F">
              <w:rPr>
                <w:rFonts w:ascii="Arial" w:hAnsi="Arial" w:cs="Arial"/>
                <w:bCs/>
                <w:sz w:val="20"/>
                <w:szCs w:val="20"/>
              </w:rPr>
              <w:t>5</w:t>
            </w:r>
            <w:r w:rsidRPr="0032069F">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w:t>
            </w:r>
            <w:r w:rsidR="000C25C2">
              <w:rPr>
                <w:rFonts w:ascii="Arial" w:hAnsi="Arial" w:cs="Arial"/>
                <w:bCs/>
                <w:sz w:val="20"/>
                <w:szCs w:val="20"/>
              </w:rPr>
              <w:t xml:space="preserve">predložením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0C25C2">
              <w:rPr>
                <w:rFonts w:ascii="Arial" w:hAnsi="Arial" w:cs="Arial"/>
                <w:bCs/>
                <w:sz w:val="20"/>
                <w:szCs w:val="20"/>
              </w:rPr>
              <w:t xml:space="preserve">predložením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w:t>
            </w:r>
            <w:r w:rsidR="000C25C2">
              <w:rPr>
                <w:rFonts w:ascii="Arial" w:hAnsi="Arial" w:cs="Arial"/>
                <w:bCs/>
                <w:sz w:val="20"/>
                <w:szCs w:val="20"/>
              </w:rPr>
              <w:t xml:space="preserve">na predloženie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0C25C2">
              <w:rPr>
                <w:rFonts w:ascii="Arial" w:hAnsi="Arial" w:cs="Arial"/>
                <w:bCs/>
                <w:sz w:val="20"/>
                <w:szCs w:val="20"/>
              </w:rPr>
              <w:t xml:space="preserve">predložení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xml:space="preserve">, ktorým žiadateľ stanovuje predpokladanú hodnotu zákazky, </w:t>
            </w:r>
            <w:r>
              <w:rPr>
                <w:rFonts w:ascii="Arial" w:hAnsi="Arial" w:cs="Arial"/>
                <w:bCs/>
                <w:sz w:val="20"/>
                <w:szCs w:val="20"/>
              </w:rPr>
              <w:lastRenderedPageBreak/>
              <w:t>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78C37B9"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0F1EAE">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20" w:history="1">
              <w:r w:rsidR="000F1EAE"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422AFBE5"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1" w:history="1">
              <w:r w:rsidR="000F1EAE" w:rsidRPr="00FA7A1A">
                <w:rPr>
                  <w:rStyle w:val="Hypertextovprepojenie"/>
                  <w:rFonts w:cs="Arial"/>
                  <w:sz w:val="20"/>
                  <w:szCs w:val="20"/>
                </w:rPr>
                <w:t>https://www.mirri.gov.sk/mpsr/irop-programove-obdobie-2014-2020/clld/programove-dokumenty/prirucka-k-procesu-verejneho-obstaravania/index.html</w:t>
              </w:r>
            </w:hyperlink>
            <w:r w:rsidR="000F1EAE">
              <w:t>.</w:t>
            </w:r>
          </w:p>
          <w:p w14:paraId="557C2B43" w14:textId="72D875E8" w:rsidR="00997F82" w:rsidRPr="002C3A60" w:rsidRDefault="00997F82" w:rsidP="00FA7A1A">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E705B8">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r w:rsidR="00E705B8">
              <w:rPr>
                <w:rFonts w:ascii="Arial" w:hAnsi="Arial" w:cs="Arial"/>
                <w:bCs/>
                <w:sz w:val="20"/>
                <w:szCs w:val="20"/>
              </w:rPr>
              <w:t>.</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D15784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40AB59FB" w:rsidR="00997F82" w:rsidRDefault="00997F82" w:rsidP="00FA7A1A">
            <w:pPr>
              <w:spacing w:before="120" w:after="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 .</w:t>
            </w:r>
            <w:proofErr w:type="spellStart"/>
            <w:r w:rsidR="00132497">
              <w:rPr>
                <w:rFonts w:ascii="Arial" w:hAnsi="Arial" w:cs="Arial"/>
                <w:bCs/>
                <w:sz w:val="20"/>
                <w:szCs w:val="20"/>
              </w:rPr>
              <w:t>xls</w:t>
            </w:r>
            <w:proofErr w:type="spellEnd"/>
            <w:r w:rsidR="00132497">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lastRenderedPageBreak/>
              <w:t>UPOZORNENIE:</w:t>
            </w:r>
          </w:p>
          <w:p w14:paraId="5B28D1E8" w14:textId="77777777" w:rsidR="00F5202D" w:rsidRDefault="00D05CF5" w:rsidP="00FA7A1A">
            <w:pPr>
              <w:pStyle w:val="Default"/>
              <w:ind w:left="25"/>
              <w:jc w:val="both"/>
              <w:rPr>
                <w:bCs/>
                <w:szCs w:val="20"/>
              </w:rPr>
            </w:pPr>
            <w:r>
              <w:rPr>
                <w:bCs/>
                <w:szCs w:val="20"/>
              </w:rPr>
              <w:t xml:space="preserve">MAS overí údaje uvedené v prílohe na základe údajov účtovnej závierky dostupnej na </w:t>
            </w:r>
            <w:hyperlink r:id="rId22"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predkladá k</w:t>
            </w:r>
            <w:r w:rsidR="00780106">
              <w:rPr>
                <w:bCs/>
                <w:szCs w:val="20"/>
              </w:rPr>
              <w:t> prílohe Vyhlásenie o veľkosti podniku</w:t>
            </w:r>
            <w:r>
              <w:rPr>
                <w:bCs/>
                <w:szCs w:val="20"/>
              </w:rPr>
              <w:t>.</w:t>
            </w:r>
            <w:r w:rsidR="00643184">
              <w:rPr>
                <w:bCs/>
                <w:szCs w:val="20"/>
              </w:rPr>
              <w:t xml:space="preserve"> MAS overí údaje v prípade žiadateľa, ktorý nezostavuje účtovnú závierku</w:t>
            </w:r>
            <w:r>
              <w:rPr>
                <w:bCs/>
                <w:szCs w:val="20"/>
              </w:rPr>
              <w:t xml:space="preserve"> </w:t>
            </w:r>
            <w:r w:rsidR="00643184">
              <w:rPr>
                <w:bCs/>
                <w:szCs w:val="20"/>
              </w:rPr>
              <w:t>na základe daňového priznania.</w:t>
            </w:r>
            <w:r w:rsidR="007E0534">
              <w:rPr>
                <w:bCs/>
                <w:szCs w:val="20"/>
              </w:rPr>
              <w:t xml:space="preserve"> </w:t>
            </w:r>
          </w:p>
          <w:p w14:paraId="30C5937C" w14:textId="33CD0440" w:rsidR="007E0534" w:rsidRPr="002C3A60" w:rsidRDefault="007E0534" w:rsidP="00FA7A1A">
            <w:pPr>
              <w:pStyle w:val="Default"/>
              <w:ind w:left="25"/>
              <w:jc w:val="both"/>
              <w:rPr>
                <w:bCs/>
                <w:szCs w:val="20"/>
              </w:rPr>
            </w:pP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456F2B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46B062B3" w14:textId="188D9B4A" w:rsidR="00997F82" w:rsidRDefault="00997F82" w:rsidP="00FA7A1A">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 .</w:t>
            </w:r>
            <w:proofErr w:type="spellStart"/>
            <w:r w:rsidR="00132497">
              <w:rPr>
                <w:rFonts w:ascii="Arial" w:hAnsi="Arial" w:cs="Arial"/>
                <w:bCs/>
                <w:sz w:val="20"/>
                <w:szCs w:val="20"/>
              </w:rPr>
              <w:t>xls</w:t>
            </w:r>
            <w:proofErr w:type="spellEnd"/>
            <w:r w:rsidR="00132497">
              <w:rPr>
                <w:rFonts w:ascii="Arial" w:hAnsi="Arial" w:cs="Arial"/>
                <w:bCs/>
                <w:sz w:val="20"/>
                <w:szCs w:val="20"/>
              </w:rPr>
              <w:t>.</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14EEE">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04483B3E" w14:textId="75591E06" w:rsidR="00997F82" w:rsidRDefault="00997F82" w:rsidP="00FA7A1A">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404DF058" w:rsidR="00997F82" w:rsidRPr="00A12177" w:rsidRDefault="00997F82" w:rsidP="00FA7A1A">
            <w:pPr>
              <w:spacing w:before="120"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431A104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007A2D">
              <w:rPr>
                <w:rFonts w:ascii="Arial" w:hAnsi="Arial" w:cs="Arial"/>
                <w:bCs/>
                <w:sz w:val="20"/>
                <w:szCs w:val="20"/>
              </w:rPr>
              <w:t xml:space="preserve"> </w:t>
            </w:r>
            <w:r w:rsidR="00007A2D">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v podnájme,</w:t>
            </w:r>
          </w:p>
          <w:p w14:paraId="403D3EFD" w14:textId="362128F8" w:rsidR="00C40E58" w:rsidRDefault="00C40E58"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6C7AC331" w14:textId="193EFF1B" w:rsidR="00C40E58" w:rsidRPr="00C40E58" w:rsidRDefault="00997F82" w:rsidP="00C40E58">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C40E58">
              <w:rPr>
                <w:rFonts w:ascii="Arial" w:hAnsi="Arial" w:cs="Arial"/>
                <w:sz w:val="20"/>
                <w:szCs w:val="20"/>
                <w:lang w:eastAsia="en-US"/>
              </w:rPr>
              <w:t>v kombinácii týchto vzťahov</w:t>
            </w:r>
            <w:r w:rsidR="00C40E58" w:rsidRPr="00C40E58">
              <w:rPr>
                <w:rFonts w:ascii="Arial" w:hAnsi="Arial" w:cs="Arial"/>
                <w:sz w:val="20"/>
                <w:szCs w:val="20"/>
                <w:lang w:eastAsia="en-US"/>
              </w:rPr>
              <w:t>.</w:t>
            </w:r>
          </w:p>
          <w:p w14:paraId="258C5F88" w14:textId="587964E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FA7A1A">
            <w:pPr>
              <w:pStyle w:val="Odsekzoznamu"/>
              <w:keepNext/>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090A3790"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EB6F04">
              <w:rPr>
                <w:rFonts w:ascii="Arial" w:hAnsi="Arial" w:cs="Arial"/>
                <w:bCs/>
                <w:sz w:val="20"/>
                <w:szCs w:val="20"/>
              </w:rPr>
              <w:t>ŽoPr</w:t>
            </w:r>
            <w:proofErr w:type="spellEnd"/>
            <w:r w:rsidR="00EB6F04">
              <w:rPr>
                <w:rFonts w:ascii="Arial" w:hAnsi="Arial" w:cs="Arial"/>
                <w:bCs/>
                <w:sz w:val="20"/>
                <w:szCs w:val="20"/>
              </w:rPr>
              <w:t xml:space="preserve">,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68024FC0"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3BBA5AA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35AE8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61768C9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3DE258AF" w14:textId="7657864C" w:rsidR="00C40E58" w:rsidRPr="00FA7A1A" w:rsidRDefault="00997F82" w:rsidP="00C40E58">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6AC0060" w14:textId="77777777" w:rsidR="00CF5529" w:rsidRDefault="00CF5529" w:rsidP="00FA7A1A">
            <w:pPr>
              <w:pStyle w:val="Odsekzoznamu"/>
              <w:widowControl w:val="0"/>
              <w:spacing w:before="60" w:after="60" w:line="240" w:lineRule="auto"/>
              <w:ind w:left="856" w:right="85"/>
              <w:contextualSpacing w:val="0"/>
              <w:jc w:val="both"/>
              <w:rPr>
                <w:rFonts w:ascii="Arial" w:hAnsi="Arial" w:cs="Arial"/>
                <w:bCs/>
                <w:sz w:val="20"/>
                <w:szCs w:val="20"/>
              </w:rPr>
            </w:pPr>
          </w:p>
          <w:p w14:paraId="38AD7B92" w14:textId="4420BAD3" w:rsidR="005A7AFE" w:rsidRPr="00D01EF0" w:rsidRDefault="005A7AFE" w:rsidP="00FA7A1A">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Skutočnosť, že ide o líniovú stavbu musí byť zrejmá z</w:t>
            </w:r>
            <w:r w:rsidR="00FC50CE">
              <w:rPr>
                <w:rFonts w:ascii="Arial" w:hAnsi="Arial" w:cs="Arial"/>
                <w:bCs/>
                <w:sz w:val="20"/>
                <w:szCs w:val="20"/>
              </w:rPr>
              <w:t>o stavebného povolenia.</w:t>
            </w:r>
            <w:r>
              <w:rPr>
                <w:rFonts w:ascii="Arial" w:hAnsi="Arial" w:cs="Arial"/>
                <w:bCs/>
                <w:sz w:val="20"/>
                <w:szCs w:val="20"/>
              </w:rPr>
              <w:t xml:space="preserve"> </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6987F89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01BD1ECB" w14:textId="40C360FA" w:rsidR="00997F82" w:rsidRPr="007639A2" w:rsidRDefault="008B0B08" w:rsidP="00833EAE">
            <w:pPr>
              <w:widowControl w:val="0"/>
              <w:spacing w:before="120" w:after="120" w:line="240" w:lineRule="auto"/>
              <w:jc w:val="both"/>
              <w:rPr>
                <w:rFonts w:ascii="Arial" w:hAnsi="Arial" w:cs="Arial"/>
                <w:bCs/>
                <w:sz w:val="20"/>
                <w:szCs w:val="20"/>
              </w:rPr>
            </w:pPr>
            <w:r w:rsidRPr="00833EAE">
              <w:rPr>
                <w:rFonts w:ascii="Arial" w:hAnsi="Arial" w:cs="Arial"/>
                <w:bCs/>
                <w:sz w:val="20"/>
                <w:szCs w:val="20"/>
              </w:rPr>
              <w:t>P</w:t>
            </w:r>
            <w:r w:rsidR="00997F82" w:rsidRPr="00833EAE">
              <w:rPr>
                <w:rFonts w:ascii="Arial" w:hAnsi="Arial" w:cs="Arial"/>
                <w:bCs/>
                <w:sz w:val="20"/>
                <w:szCs w:val="20"/>
              </w:rPr>
              <w:t>lomb</w:t>
            </w:r>
            <w:r>
              <w:rPr>
                <w:rFonts w:ascii="Arial" w:hAnsi="Arial" w:cs="Arial"/>
                <w:bCs/>
                <w:sz w:val="20"/>
                <w:szCs w:val="20"/>
              </w:rPr>
              <w:t>a</w:t>
            </w:r>
            <w:r w:rsidR="00997F82" w:rsidRPr="00833EAE">
              <w:rPr>
                <w:rFonts w:ascii="Arial" w:hAnsi="Arial" w:cs="Arial"/>
                <w:bCs/>
                <w:sz w:val="20"/>
                <w:szCs w:val="20"/>
              </w:rPr>
              <w:t xml:space="preserve"> </w:t>
            </w:r>
            <w:r>
              <w:rPr>
                <w:rFonts w:ascii="Arial" w:hAnsi="Arial" w:cs="Arial"/>
                <w:bCs/>
                <w:sz w:val="20"/>
                <w:szCs w:val="20"/>
              </w:rPr>
              <w:t xml:space="preserve">na liste vlastníctva </w:t>
            </w:r>
            <w:r w:rsidR="00997F82" w:rsidRPr="00833EAE">
              <w:rPr>
                <w:rFonts w:ascii="Arial" w:hAnsi="Arial" w:cs="Arial"/>
                <w:bCs/>
                <w:sz w:val="20"/>
                <w:szCs w:val="20"/>
              </w:rPr>
              <w:t>je prípustn</w:t>
            </w:r>
            <w:r>
              <w:rPr>
                <w:rFonts w:ascii="Arial" w:hAnsi="Arial" w:cs="Arial"/>
                <w:bCs/>
                <w:sz w:val="20"/>
                <w:szCs w:val="20"/>
              </w:rPr>
              <w:t>á</w:t>
            </w:r>
            <w:r w:rsidR="00997F82"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00997F82"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8B0B08">
            <w:pPr>
              <w:pStyle w:val="Default"/>
              <w:widowControl w:val="0"/>
              <w:spacing w:before="240" w:after="120"/>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8B0B08">
            <w:pPr>
              <w:widowControl w:val="0"/>
              <w:spacing w:before="240" w:after="120" w:line="240" w:lineRule="auto"/>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8B0B08">
            <w:pPr>
              <w:pStyle w:val="Default"/>
              <w:widowControl w:val="0"/>
              <w:spacing w:before="120" w:after="120"/>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A74270">
            <w:pPr>
              <w:pStyle w:val="Default"/>
              <w:keepNext/>
              <w:widowControl w:val="0"/>
              <w:spacing w:before="240" w:after="120"/>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stanovy,</w:t>
            </w:r>
          </w:p>
          <w:p w14:paraId="6A8B8840"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567753EE" w14:textId="5400B512" w:rsidR="00997F82" w:rsidRPr="00476864" w:rsidRDefault="00997F82" w:rsidP="00FA7A1A">
            <w:pPr>
              <w:pStyle w:val="Odsekzoznamu"/>
              <w:widowControl w:val="0"/>
              <w:spacing w:before="240" w:after="120" w:line="240" w:lineRule="auto"/>
              <w:ind w:left="85" w:right="85"/>
              <w:contextualSpacing w:val="0"/>
              <w:jc w:val="both"/>
              <w:rPr>
                <w:rFonts w:ascii="Arial Narrow" w:hAnsi="Arial Narrow" w:cs="Arial"/>
                <w:bCs/>
                <w:sz w:val="22"/>
              </w:rPr>
            </w:pPr>
            <w:r w:rsidRPr="00D01EF0">
              <w:rPr>
                <w:rFonts w:ascii="Arial" w:hAnsi="Arial" w:cs="Arial"/>
                <w:sz w:val="20"/>
                <w:szCs w:val="20"/>
                <w:lang w:eastAsia="en-US"/>
              </w:rPr>
              <w:lastRenderedPageBreak/>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5"/>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8B0B08">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0DE0485B" w14:textId="2EFB244F" w:rsidR="00997F82" w:rsidRPr="00476864" w:rsidRDefault="00997F82" w:rsidP="00FA7A1A">
            <w:pPr>
              <w:spacing w:before="120" w:after="120" w:line="240" w:lineRule="auto"/>
              <w:ind w:left="85" w:right="85"/>
              <w:jc w:val="both"/>
              <w:rPr>
                <w:rFonts w:ascii="Arial Narrow" w:hAnsi="Arial Narrow" w:cs="Arial"/>
                <w:bCs/>
                <w:sz w:val="22"/>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w:t>
            </w:r>
            <w:r w:rsidR="00132497">
              <w:rPr>
                <w:rFonts w:ascii="Arial" w:hAnsi="Arial" w:cs="Arial"/>
                <w:bCs/>
                <w:sz w:val="20"/>
                <w:szCs w:val="20"/>
              </w:rPr>
              <w:t xml:space="preserve"> </w:t>
            </w:r>
            <w:r w:rsidRPr="00D01EF0">
              <w:rPr>
                <w:rFonts w:ascii="Arial" w:hAnsi="Arial" w:cs="Arial"/>
                <w:bCs/>
                <w:sz w:val="20"/>
                <w:szCs w:val="20"/>
              </w:rPr>
              <w:t>.</w:t>
            </w:r>
            <w:proofErr w:type="spellStart"/>
            <w:r w:rsidRPr="00D01EF0">
              <w:rPr>
                <w:rFonts w:ascii="Arial" w:hAnsi="Arial" w:cs="Arial"/>
                <w:bCs/>
                <w:sz w:val="20"/>
                <w:szCs w:val="20"/>
              </w:rPr>
              <w:t>doc</w:t>
            </w:r>
            <w:r w:rsidR="00132497">
              <w:rPr>
                <w:rFonts w:ascii="Arial" w:hAnsi="Arial" w:cs="Arial"/>
                <w:bCs/>
                <w:sz w:val="20"/>
                <w:szCs w:val="20"/>
              </w:rPr>
              <w:t>x</w:t>
            </w:r>
            <w:proofErr w:type="spellEnd"/>
            <w:r w:rsidR="00132497">
              <w:rPr>
                <w:rFonts w:ascii="Arial" w:hAnsi="Arial" w:cs="Arial"/>
                <w:bCs/>
                <w:sz w:val="20"/>
                <w:szCs w:val="20"/>
              </w:rPr>
              <w:t>.</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FA7A1A">
      <w:pPr>
        <w:widowControl w:val="0"/>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Bližšie informácie o jednotlivých povinných prílohách sú uvedené v kapitole 3.</w:t>
      </w:r>
    </w:p>
    <w:p w14:paraId="2992E013" w14:textId="77777777" w:rsidR="00997F82" w:rsidRPr="004D4857" w:rsidRDefault="00997F82" w:rsidP="00FA7A1A">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0486BACF" w:rsidR="00997F82" w:rsidRPr="003F3414" w:rsidRDefault="00997F82" w:rsidP="00BA6EF8">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r w:rsidR="00466A13">
        <w:t>(</w:t>
      </w:r>
      <w:r w:rsidR="004A5D7A">
        <w:t xml:space="preserve">prílohy sa predkladajú ako obyčajné kópie originálov, pričom žiadateľ uchováva originály u seba pre účely prípadných kontrol) </w:t>
      </w:r>
      <w:r w:rsidRPr="003F3414">
        <w:t xml:space="preserve">a uloží elektronické verzie formulára </w:t>
      </w:r>
      <w:proofErr w:type="spellStart"/>
      <w:r w:rsidRPr="003F3414">
        <w:t>ŽoPr</w:t>
      </w:r>
      <w:proofErr w:type="spellEnd"/>
      <w:r w:rsidRPr="003F3414">
        <w:t xml:space="preserve"> a príloh na elektronické neprepisovateľné médium (CD/DVD).</w:t>
      </w:r>
      <w:r w:rsidR="00466A13">
        <w:t xml:space="preserve"> Elektronické verzie predstavujú </w:t>
      </w:r>
      <w:proofErr w:type="spellStart"/>
      <w:r w:rsidR="00466A13">
        <w:t>skeny</w:t>
      </w:r>
      <w:proofErr w:type="spellEnd"/>
      <w:r w:rsidR="00466A13">
        <w:t xml:space="preserve"> originálnych dokumentov vo formáte </w:t>
      </w:r>
      <w:proofErr w:type="spellStart"/>
      <w:r w:rsidR="00466A13">
        <w:t>pdf</w:t>
      </w:r>
      <w:proofErr w:type="spellEnd"/>
      <w:r w:rsidR="00466A13">
        <w:t>. ak nie je v kapitole 3 pri niektorej z príloh uvedené inak.</w:t>
      </w:r>
    </w:p>
    <w:p w14:paraId="731E5655" w14:textId="4FA46576" w:rsidR="00997F82" w:rsidRPr="003F3414" w:rsidRDefault="00997F82" w:rsidP="00BA6EF8">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BA6EF8">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5391C9E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748C0">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3A602CA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sidR="00BA6EF8">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7EB79171" w14:textId="3B8A77F7" w:rsidR="00997F82" w:rsidRPr="00844E04" w:rsidRDefault="00844E04" w:rsidP="00C04A44">
      <w:pPr>
        <w:tabs>
          <w:tab w:val="left" w:pos="426"/>
        </w:tabs>
        <w:spacing w:before="120" w:after="120" w:line="240" w:lineRule="auto"/>
        <w:jc w:val="both"/>
        <w:rPr>
          <w:rFonts w:ascii="Arial" w:hAnsi="Arial" w:cs="Arial"/>
          <w:b/>
          <w:bCs/>
          <w:sz w:val="20"/>
          <w:szCs w:val="20"/>
        </w:rPr>
      </w:pPr>
      <w:r w:rsidRPr="00844E04">
        <w:rPr>
          <w:rFonts w:ascii="Arial" w:hAnsi="Arial" w:cs="Arial"/>
          <w:b/>
          <w:bCs/>
          <w:sz w:val="20"/>
          <w:szCs w:val="20"/>
        </w:rPr>
        <w:t xml:space="preserve">Miestna akčná skupina </w:t>
      </w:r>
      <w:r w:rsidR="003A07DC">
        <w:rPr>
          <w:rFonts w:ascii="Arial" w:hAnsi="Arial" w:cs="Arial"/>
          <w:b/>
          <w:bCs/>
          <w:sz w:val="20"/>
          <w:szCs w:val="20"/>
        </w:rPr>
        <w:t>Inovec, Mníchova Lehota 67, 913 21  Trenčianska Turná</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40B2F431"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844E04">
        <w:rPr>
          <w:rFonts w:ascii="Arial" w:hAnsi="Arial" w:cs="Arial"/>
          <w:sz w:val="20"/>
          <w:szCs w:val="20"/>
        </w:rPr>
        <w:t>počas stránkových hodín od 8:00 hod. do 16:00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169F0440"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96033B">
        <w:rPr>
          <w:rFonts w:ascii="Arial" w:eastAsia="Calibri" w:hAnsi="Arial" w:cs="Arial"/>
          <w:sz w:val="20"/>
          <w:szCs w:val="20"/>
        </w:rPr>
        <w:t xml:space="preserve">alebo českom </w:t>
      </w:r>
      <w:r w:rsidRPr="003F3414">
        <w:rPr>
          <w:rFonts w:ascii="Arial" w:eastAsia="Calibri" w:hAnsi="Arial" w:cs="Arial"/>
          <w:sz w:val="20"/>
          <w:szCs w:val="20"/>
        </w:rPr>
        <w:t>jazyku alebo písmom, ktoré</w:t>
      </w:r>
      <w:r w:rsidR="0096033B">
        <w:rPr>
          <w:rFonts w:ascii="Arial" w:eastAsia="Calibri" w:hAnsi="Arial" w:cs="Arial"/>
          <w:sz w:val="20"/>
          <w:szCs w:val="20"/>
        </w:rPr>
        <w:t xml:space="preserve"> </w:t>
      </w:r>
      <w:r w:rsidRPr="003F3414">
        <w:rPr>
          <w:rFonts w:ascii="Arial" w:eastAsia="Calibri" w:hAnsi="Arial" w:cs="Arial"/>
          <w:sz w:val="20"/>
          <w:szCs w:val="20"/>
        </w:rPr>
        <w:t>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8B0B08">
      <w:pPr>
        <w:widowControl w:val="0"/>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lastRenderedPageBreak/>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B0B08">
      <w:pPr>
        <w:pStyle w:val="Odsekzoznamu"/>
        <w:widowControl w:val="0"/>
        <w:numPr>
          <w:ilvl w:val="0"/>
          <w:numId w:val="63"/>
        </w:numPr>
        <w:autoSpaceDE w:val="0"/>
        <w:autoSpaceDN w:val="0"/>
        <w:adjustRightInd w:val="0"/>
        <w:spacing w:before="120" w:after="120" w:line="240" w:lineRule="auto"/>
        <w:ind w:left="709" w:hanging="35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151117D"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6"/>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8B0B08">
      <w:pPr>
        <w:keepNext/>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521850A4"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Uzavretie zmluvy o</w:t>
            </w:r>
            <w:r w:rsidR="00F22C66">
              <w:rPr>
                <w:rFonts w:ascii="Arial" w:hAnsi="Arial" w:cs="Arial"/>
                <w:b/>
                <w:color w:val="FFFFFF" w:themeColor="background1"/>
                <w:szCs w:val="24"/>
                <w:shd w:val="clear" w:color="auto" w:fill="ACB9CA" w:themeFill="text2" w:themeFillTint="66"/>
              </w:rPr>
              <w:t>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3129887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3" w:history="1">
        <w:r w:rsidR="00F22C66" w:rsidRPr="0025016F">
          <w:rPr>
            <w:rStyle w:val="Hypertextovprepojenie"/>
            <w:rFonts w:ascii="Times New Roman" w:hAnsi="Times New Roman"/>
            <w:sz w:val="24"/>
          </w:rPr>
          <w:t>https://www.masinovec.sk/</w:t>
        </w:r>
      </w:hyperlink>
      <w:r w:rsidR="00F22C66">
        <w:t xml:space="preserve"> </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4C46AA75"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24466F">
        <w:rPr>
          <w:color w:val="auto"/>
          <w:szCs w:val="22"/>
        </w:rPr>
        <w:t xml:space="preserve">pričom zmena sa nesmie týkať hodnotiaceho kola, v rámci ktorého už MAS vydala oznámenia o schválení alebo neschválení </w:t>
      </w:r>
      <w:proofErr w:type="spellStart"/>
      <w:r w:rsidR="0024466F">
        <w:rPr>
          <w:color w:val="auto"/>
          <w:szCs w:val="22"/>
        </w:rPr>
        <w:t>ŽoPr</w:t>
      </w:r>
      <w:proofErr w:type="spellEnd"/>
      <w:r w:rsidR="0024466F">
        <w:rPr>
          <w:color w:val="auto"/>
          <w:szCs w:val="22"/>
        </w:rPr>
        <w:t>.</w:t>
      </w:r>
      <w:r w:rsidRPr="003F3414">
        <w:rPr>
          <w:color w:val="auto"/>
          <w:szCs w:val="22"/>
        </w:rPr>
        <w:t>.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w:t>
      </w:r>
      <w:r w:rsidRPr="003F3414">
        <w:rPr>
          <w:color w:val="auto"/>
          <w:szCs w:val="22"/>
        </w:rPr>
        <w:lastRenderedPageBreak/>
        <w:t>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4E06304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973E63A"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Informácie týkajúce sa tejto výzvy môžu žiadatelia získať od MAS na webovom sídle</w:t>
      </w:r>
      <w:r w:rsidR="00F56A60" w:rsidRPr="00F56A60">
        <w:t xml:space="preserve"> </w:t>
      </w:r>
      <w:hyperlink r:id="rId24" w:history="1">
        <w:r w:rsidR="00F22C66" w:rsidRPr="0025016F">
          <w:rPr>
            <w:rStyle w:val="Hypertextovprepojenie"/>
            <w:rFonts w:ascii="Times New Roman" w:hAnsi="Times New Roman"/>
            <w:sz w:val="24"/>
          </w:rPr>
          <w:t>https://www.masinovec.sk/projekty/vyzvy-mas/</w:t>
        </w:r>
      </w:hyperlink>
      <w:r w:rsidR="00F22C66">
        <w:t xml:space="preserve"> </w:t>
      </w:r>
      <w:r w:rsidR="00F56A60">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6CC4E99"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56A60">
        <w:rPr>
          <w:rFonts w:ascii="Arial" w:hAnsi="Arial" w:cs="Arial"/>
          <w:spacing w:val="-3"/>
          <w:sz w:val="20"/>
          <w:szCs w:val="20"/>
        </w:rPr>
        <w:t xml:space="preserve"> </w:t>
      </w:r>
      <w:hyperlink r:id="rId25" w:history="1">
        <w:r w:rsidR="00F22C66" w:rsidRPr="0025016F">
          <w:rPr>
            <w:rStyle w:val="Hypertextovprepojenie"/>
            <w:rFonts w:cs="Arial"/>
            <w:spacing w:val="-3"/>
            <w:sz w:val="20"/>
            <w:szCs w:val="20"/>
          </w:rPr>
          <w:t>info@masinovec.sk</w:t>
        </w:r>
      </w:hyperlink>
      <w:r w:rsidR="00F22C66">
        <w:rPr>
          <w:rStyle w:val="Hypertextovprepojenie"/>
          <w:rFonts w:cs="Arial"/>
          <w:spacing w:val="-3"/>
          <w:sz w:val="20"/>
          <w:szCs w:val="20"/>
        </w:rPr>
        <w:t xml:space="preserve"> </w:t>
      </w:r>
      <w:r w:rsidR="00F56A60">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4DFD29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8E170C">
        <w:rPr>
          <w:rFonts w:ascii="Arial" w:hAnsi="Arial" w:cs="Arial"/>
          <w:bCs/>
          <w:iCs/>
          <w:sz w:val="20"/>
          <w:szCs w:val="19"/>
        </w:rPr>
        <w:t>ej</w:t>
      </w:r>
      <w:r w:rsidRPr="003F3414">
        <w:rPr>
          <w:rFonts w:ascii="Arial" w:hAnsi="Arial" w:cs="Arial"/>
          <w:bCs/>
          <w:iCs/>
          <w:sz w:val="20"/>
          <w:szCs w:val="19"/>
        </w:rPr>
        <w:t xml:space="preserve"> aktiv</w:t>
      </w:r>
      <w:r w:rsidR="008E170C">
        <w:rPr>
          <w:rFonts w:ascii="Arial" w:hAnsi="Arial" w:cs="Arial"/>
          <w:bCs/>
          <w:iCs/>
          <w:sz w:val="20"/>
          <w:szCs w:val="19"/>
        </w:rPr>
        <w:t>i</w:t>
      </w:r>
      <w:r w:rsidRPr="003F3414">
        <w:rPr>
          <w:rFonts w:ascii="Arial" w:hAnsi="Arial" w:cs="Arial"/>
          <w:bCs/>
          <w:iCs/>
          <w:sz w:val="20"/>
          <w:szCs w:val="19"/>
        </w:rPr>
        <w:t>t</w:t>
      </w:r>
      <w:r w:rsidR="008E170C">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7AE58629" w14:textId="232D5058" w:rsidR="00BE63FB" w:rsidRPr="00217788" w:rsidRDefault="00997F82" w:rsidP="00BE63FB">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sectPr w:rsidR="00BE63FB" w:rsidRPr="00217788" w:rsidSect="00016DEA">
      <w:headerReference w:type="default" r:id="rId26"/>
      <w:footerReference w:type="default" r:id="rId27"/>
      <w:headerReference w:type="first" r:id="rId28"/>
      <w:footerReference w:type="first" r:id="rId2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7A260" w14:textId="77777777" w:rsidR="00164E0F" w:rsidRDefault="00164E0F" w:rsidP="00997F82">
      <w:pPr>
        <w:spacing w:after="0" w:line="240" w:lineRule="auto"/>
      </w:pPr>
      <w:r>
        <w:separator/>
      </w:r>
    </w:p>
  </w:endnote>
  <w:endnote w:type="continuationSeparator" w:id="0">
    <w:p w14:paraId="7A08FDD9" w14:textId="77777777" w:rsidR="00164E0F" w:rsidRDefault="00164E0F" w:rsidP="00997F82">
      <w:pPr>
        <w:spacing w:after="0" w:line="240" w:lineRule="auto"/>
      </w:pPr>
      <w:r>
        <w:continuationSeparator/>
      </w:r>
    </w:p>
  </w:endnote>
  <w:endnote w:type="continuationNotice" w:id="1">
    <w:p w14:paraId="725CBA6D" w14:textId="77777777" w:rsidR="00164E0F" w:rsidRDefault="00164E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7450AB79" w:rsidR="00344219" w:rsidRPr="000B630C" w:rsidRDefault="00344219">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217788">
          <w:rPr>
            <w:rFonts w:ascii="Arial" w:hAnsi="Arial" w:cs="Arial"/>
            <w:noProof/>
            <w:sz w:val="20"/>
            <w:szCs w:val="20"/>
          </w:rPr>
          <w:t>2</w:t>
        </w:r>
        <w:r w:rsidR="00217788">
          <w:rPr>
            <w:rFonts w:ascii="Arial" w:hAnsi="Arial" w:cs="Arial"/>
            <w:noProof/>
            <w:sz w:val="20"/>
            <w:szCs w:val="20"/>
          </w:rPr>
          <w:t>5</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344219" w:rsidRDefault="00344219"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D014CB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344219" w:rsidRDefault="0034421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FB761" w14:textId="77777777" w:rsidR="00164E0F" w:rsidRDefault="00164E0F" w:rsidP="00997F82">
      <w:pPr>
        <w:spacing w:after="0" w:line="240" w:lineRule="auto"/>
      </w:pPr>
      <w:r>
        <w:separator/>
      </w:r>
    </w:p>
  </w:footnote>
  <w:footnote w:type="continuationSeparator" w:id="0">
    <w:p w14:paraId="35DFA7BC" w14:textId="77777777" w:rsidR="00164E0F" w:rsidRDefault="00164E0F" w:rsidP="00997F82">
      <w:pPr>
        <w:spacing w:after="0" w:line="240" w:lineRule="auto"/>
      </w:pPr>
      <w:r>
        <w:continuationSeparator/>
      </w:r>
    </w:p>
  </w:footnote>
  <w:footnote w:type="continuationNotice" w:id="1">
    <w:p w14:paraId="127D8C01" w14:textId="77777777" w:rsidR="00164E0F" w:rsidRDefault="00164E0F">
      <w:pPr>
        <w:spacing w:after="0" w:line="240" w:lineRule="auto"/>
      </w:pPr>
    </w:p>
  </w:footnote>
  <w:footnote w:id="2">
    <w:p w14:paraId="47A44B95" w14:textId="24C4164F" w:rsidR="00344219" w:rsidRPr="00FA7A1A" w:rsidRDefault="00344219" w:rsidP="00FA7A1A">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FA7A1A">
        <w:rPr>
          <w:rFonts w:ascii="Arial" w:hAnsi="Arial" w:cs="Arial"/>
          <w:sz w:val="16"/>
          <w:szCs w:val="16"/>
        </w:rPr>
        <w:t>predfinancovania</w:t>
      </w:r>
      <w:proofErr w:type="spellEnd"/>
      <w:r w:rsidRPr="00FA7A1A">
        <w:rPr>
          <w:rFonts w:ascii="Arial" w:hAnsi="Arial" w:cs="Arial"/>
          <w:sz w:val="16"/>
          <w:szCs w:val="16"/>
        </w:rPr>
        <w:t xml:space="preserve">, nie žiadosť o platbu – zúčtovanie </w:t>
      </w:r>
      <w:proofErr w:type="spellStart"/>
      <w:r w:rsidRPr="00FA7A1A">
        <w:rPr>
          <w:rFonts w:ascii="Arial" w:hAnsi="Arial" w:cs="Arial"/>
          <w:sz w:val="16"/>
          <w:szCs w:val="16"/>
        </w:rPr>
        <w:t>predfinancovania</w:t>
      </w:r>
      <w:proofErr w:type="spellEnd"/>
      <w:r w:rsidRPr="00FA7A1A">
        <w:rPr>
          <w:rFonts w:ascii="Arial" w:hAnsi="Arial" w:cs="Arial"/>
          <w:sz w:val="16"/>
          <w:szCs w:val="16"/>
        </w:rPr>
        <w:t>, ktorá v takom prípade plní úlohu záverečnej žiadosti o platbu.</w:t>
      </w:r>
    </w:p>
  </w:footnote>
  <w:footnote w:id="3">
    <w:p w14:paraId="2D71C0E7" w14:textId="7675BE7E" w:rsidR="00344219" w:rsidRPr="00FA7A1A" w:rsidRDefault="00344219" w:rsidP="00997F82">
      <w:pPr>
        <w:pStyle w:val="Odsekzoznamu"/>
        <w:spacing w:before="60" w:after="60" w:line="240" w:lineRule="auto"/>
        <w:ind w:left="284" w:hanging="284"/>
        <w:jc w:val="both"/>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r>
      <w:r w:rsidRPr="00FA7A1A">
        <w:rPr>
          <w:rFonts w:ascii="Arial Narrow" w:hAnsi="Arial Narrow" w:cs="Arial"/>
          <w:bCs/>
          <w:sz w:val="16"/>
          <w:szCs w:val="16"/>
        </w:rPr>
        <w:t>Ak žiadateľ pôsobí v sektoroch, uvedených v písm. a), b) alebo c) bodu 1 a zároveň pôsobí v jednom alebo viacerých iných sektoroch alebo vyvíja ďalšie činnosti, ktoré patria do pôsobnosti schémy pomoci, je oprávneným Prijímateľom pomoci podľa schémy pomoci len na pomoc, poskytnutú v súvislosti s týmito ďalšími sektormi alebo na tieto ďalšie činnosti za podmienky, že zabezpečí oddelené vedenie nákladov súvisiacich s vykonávaním činností, ktoré patria do pôsobnosti výzvy a oddelené vedenie nákladov súvisiacich s vykonávaním činností v sektoroch vylúčených z rozsahu pôsobnosti schémy pomoci.</w:t>
      </w:r>
    </w:p>
  </w:footnote>
  <w:footnote w:id="4">
    <w:p w14:paraId="0002355D" w14:textId="5D5EFE9D" w:rsidR="00344219" w:rsidRPr="00B860B3" w:rsidRDefault="00344219" w:rsidP="003B171B">
      <w:pPr>
        <w:pStyle w:val="Textpoznmkypodiarou"/>
        <w:ind w:left="284" w:hanging="284"/>
        <w:jc w:val="both"/>
        <w:rPr>
          <w:rFonts w:ascii="Arial Narrow" w:hAnsi="Arial Narrow" w:cs="Arial"/>
          <w:sz w:val="16"/>
          <w:szCs w:val="16"/>
        </w:rPr>
      </w:pPr>
      <w:r w:rsidRPr="00B860B3">
        <w:rPr>
          <w:rStyle w:val="Odkaznapoznmkupodiarou"/>
          <w:rFonts w:ascii="Arial Narrow" w:hAnsi="Arial Narrow" w:cs="Arial"/>
          <w:sz w:val="16"/>
          <w:szCs w:val="16"/>
        </w:rPr>
        <w:footnoteRef/>
      </w:r>
      <w:r w:rsidRPr="00B860B3">
        <w:rPr>
          <w:rFonts w:ascii="Arial Narrow" w:hAnsi="Arial Narrow" w:cs="Arial"/>
          <w:sz w:val="16"/>
          <w:szCs w:val="16"/>
        </w:rPr>
        <w:tab/>
      </w:r>
      <w:r w:rsidRPr="00B860B3">
        <w:rPr>
          <w:rFonts w:ascii="Arial Narrow" w:hAnsi="Arial Narrow" w:cs="Arial"/>
          <w:sz w:val="16"/>
          <w:szCs w:val="16"/>
        </w:rPr>
        <w:t xml:space="preserve">Podľa čl. 2 ods. 2 </w:t>
      </w:r>
      <w:r w:rsidRPr="00B860B3">
        <w:rPr>
          <w:rFonts w:ascii="Arial Narrow" w:hAnsi="Arial Narrow" w:cs="Arial"/>
          <w:i/>
          <w:sz w:val="16"/>
          <w:szCs w:val="16"/>
        </w:rPr>
        <w:t xml:space="preserve">nariadenia Komisie (EÚ) č. 1407/2013 z 18. decembra 2013 o uplatňovaní článkov 107 a 108 Zmluvy o fungovaní Európskej únie na pomoc de </w:t>
      </w:r>
      <w:proofErr w:type="spellStart"/>
      <w:r w:rsidRPr="00B860B3">
        <w:rPr>
          <w:rFonts w:ascii="Arial Narrow" w:hAnsi="Arial Narrow" w:cs="Arial"/>
          <w:i/>
          <w:sz w:val="16"/>
          <w:szCs w:val="16"/>
        </w:rPr>
        <w:t>minimis</w:t>
      </w:r>
      <w:proofErr w:type="spellEnd"/>
      <w:r w:rsidRPr="00B860B3">
        <w:rPr>
          <w:rFonts w:ascii="Arial Narrow" w:hAnsi="Arial Narrow" w:cs="Arial"/>
          <w:sz w:val="16"/>
          <w:szCs w:val="16"/>
        </w:rPr>
        <w:t xml:space="preserve"> a v súlade so </w:t>
      </w:r>
      <w:r w:rsidRPr="00B860B3">
        <w:rPr>
          <w:rFonts w:ascii="Arial Narrow" w:hAnsi="Arial Narrow" w:cs="Arial"/>
          <w:i/>
          <w:sz w:val="16"/>
          <w:szCs w:val="16"/>
        </w:rPr>
        <w:t xml:space="preserve">Schémou minimálnej pomoci na podporu </w:t>
      </w:r>
      <w:proofErr w:type="spellStart"/>
      <w:r w:rsidRPr="00B860B3">
        <w:rPr>
          <w:rFonts w:ascii="Arial Narrow" w:hAnsi="Arial Narrow" w:cs="Arial"/>
          <w:i/>
          <w:sz w:val="16"/>
          <w:szCs w:val="16"/>
        </w:rPr>
        <w:t>mikro</w:t>
      </w:r>
      <w:proofErr w:type="spellEnd"/>
      <w:r w:rsidRPr="00B860B3">
        <w:rPr>
          <w:rFonts w:ascii="Arial Narrow" w:hAnsi="Arial Narrow" w:cs="Arial"/>
          <w:i/>
          <w:sz w:val="16"/>
          <w:szCs w:val="16"/>
        </w:rPr>
        <w:t xml:space="preserve"> a malých podnikov</w:t>
      </w:r>
      <w:r w:rsidRPr="00B860B3">
        <w:rPr>
          <w:rFonts w:ascii="Arial Narrow" w:hAnsi="Arial Narrow" w:cs="Arial"/>
          <w:sz w:val="16"/>
          <w:szCs w:val="16"/>
        </w:rPr>
        <w:t xml:space="preserve"> „jediný podnik“ zahŕňa všetky subjekty vykonávajúce hospodársku činnosť, medzi ktorými je aspoň jeden z týchto vzťahov:</w:t>
      </w:r>
    </w:p>
    <w:p w14:paraId="6FC5E349" w14:textId="77777777" w:rsidR="00344219" w:rsidRPr="00B860B3" w:rsidRDefault="00344219"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344219" w:rsidRPr="00B860B3" w:rsidRDefault="00344219"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344219" w:rsidRPr="00B860B3" w:rsidRDefault="00344219"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344219" w:rsidRPr="00B860B3" w:rsidRDefault="00344219"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5">
    <w:p w14:paraId="4C52345F" w14:textId="77777777" w:rsidR="00344219" w:rsidRPr="00FA7A1A" w:rsidRDefault="00344219" w:rsidP="00997F82">
      <w:pPr>
        <w:pStyle w:val="Textpoznmkypodiarou"/>
        <w:ind w:left="284" w:hanging="284"/>
        <w:jc w:val="both"/>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r>
      <w:r w:rsidRPr="00FA7A1A">
        <w:rPr>
          <w:rFonts w:ascii="Arial Narrow" w:hAnsi="Arial Narrow" w:cs="Arial"/>
          <w:sz w:val="16"/>
          <w:szCs w:val="16"/>
        </w:rPr>
        <w:t xml:space="preserve">Nariadenie komisie (EÚ) č. 1407/2013. z 18. decembra 2013. o uplatňovaní článkov 107 a 108 Zmluvy o fungovaní Európskej únie na pomoc de </w:t>
      </w:r>
      <w:proofErr w:type="spellStart"/>
      <w:r w:rsidRPr="00FA7A1A">
        <w:rPr>
          <w:rFonts w:ascii="Arial Narrow" w:hAnsi="Arial Narrow" w:cs="Arial"/>
          <w:sz w:val="16"/>
          <w:szCs w:val="16"/>
        </w:rPr>
        <w:t>minimis</w:t>
      </w:r>
      <w:proofErr w:type="spellEnd"/>
    </w:p>
  </w:footnote>
  <w:footnote w:id="6">
    <w:p w14:paraId="6499A40B" w14:textId="67F0F606" w:rsidR="00344219" w:rsidRPr="00FA7A1A" w:rsidRDefault="00344219" w:rsidP="00997F82">
      <w:pPr>
        <w:pStyle w:val="Textpoznmkypodiarou"/>
        <w:tabs>
          <w:tab w:val="left" w:pos="284"/>
        </w:tabs>
        <w:ind w:left="284" w:hanging="284"/>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r>
      <w:proofErr w:type="spellStart"/>
      <w:r w:rsidRPr="00FA7A1A">
        <w:rPr>
          <w:rFonts w:ascii="Arial Narrow" w:hAnsi="Arial Narrow" w:cs="Arial"/>
          <w:sz w:val="16"/>
          <w:szCs w:val="16"/>
        </w:rPr>
        <w:t>Value</w:t>
      </w:r>
      <w:proofErr w:type="spellEnd"/>
      <w:r w:rsidRPr="00FA7A1A">
        <w:rPr>
          <w:rFonts w:ascii="Arial Narrow" w:hAnsi="Arial Narrow" w:cs="Arial"/>
          <w:sz w:val="16"/>
          <w:szCs w:val="16"/>
        </w:rPr>
        <w:t xml:space="preserve"> </w:t>
      </w:r>
      <w:proofErr w:type="spellStart"/>
      <w:r w:rsidRPr="00FA7A1A">
        <w:rPr>
          <w:rFonts w:ascii="Arial Narrow" w:hAnsi="Arial Narrow" w:cs="Arial"/>
          <w:sz w:val="16"/>
          <w:szCs w:val="16"/>
        </w:rPr>
        <w:t>for</w:t>
      </w:r>
      <w:proofErr w:type="spellEnd"/>
      <w:r w:rsidRPr="00FA7A1A">
        <w:rPr>
          <w:rFonts w:ascii="Arial Narrow" w:hAnsi="Arial Narrow" w:cs="Arial"/>
          <w:sz w:val="16"/>
          <w:szCs w:val="16"/>
        </w:rPr>
        <w:t xml:space="preserve"> </w:t>
      </w:r>
      <w:proofErr w:type="spellStart"/>
      <w:r w:rsidRPr="00FA7A1A">
        <w:rPr>
          <w:rFonts w:ascii="Arial Narrow" w:hAnsi="Arial Narrow" w:cs="Arial"/>
          <w:sz w:val="16"/>
          <w:szCs w:val="16"/>
        </w:rPr>
        <w:t>money</w:t>
      </w:r>
      <w:proofErr w:type="spellEnd"/>
      <w:r w:rsidRPr="00FA7A1A">
        <w:rPr>
          <w:rFonts w:ascii="Arial Narrow" w:hAnsi="Arial Narrow" w:cs="Arial"/>
          <w:sz w:val="16"/>
          <w:szCs w:val="16"/>
        </w:rPr>
        <w:t xml:space="preserve"> predstavuje výšku príspevku v EUR na (dosiahnutú, vytvorenú) jednotku merateľného ukazovateľa hlavnej aktivity projektu </w:t>
      </w:r>
      <w:r w:rsidRPr="007F1E74">
        <w:rPr>
          <w:rFonts w:ascii="Arial Narrow" w:hAnsi="Arial Narrow" w:cs="Arial"/>
          <w:sz w:val="16"/>
          <w:szCs w:val="16"/>
        </w:rPr>
        <w:t>(</w:t>
      </w:r>
      <w:r>
        <w:rPr>
          <w:rFonts w:ascii="Arial Narrow" w:hAnsi="Arial Narrow" w:cs="Arial"/>
          <w:i/>
          <w:sz w:val="16"/>
          <w:szCs w:val="16"/>
        </w:rPr>
        <w:t>A104 – Počet vytvorených pracovných miest</w:t>
      </w:r>
    </w:p>
  </w:footnote>
  <w:footnote w:id="7">
    <w:p w14:paraId="75372597" w14:textId="58F7A4E1" w:rsidR="00344219" w:rsidRPr="006C5157" w:rsidRDefault="00344219" w:rsidP="00FF6C9B">
      <w:pPr>
        <w:pStyle w:val="Textpoznmkypodiarou"/>
        <w:ind w:left="284" w:hanging="284"/>
        <w:jc w:val="both"/>
        <w:rPr>
          <w:rFonts w:ascii="Arial Narrow" w:hAnsi="Arial Narrow" w:cs="Arial"/>
          <w:sz w:val="16"/>
          <w:szCs w:val="16"/>
        </w:rPr>
      </w:pPr>
      <w:r w:rsidRPr="006C5157">
        <w:rPr>
          <w:rStyle w:val="Odkaznapoznmkupodiarou"/>
          <w:rFonts w:ascii="Arial Narrow" w:hAnsi="Arial Narrow" w:cs="Arial"/>
          <w:sz w:val="16"/>
          <w:szCs w:val="16"/>
        </w:rPr>
        <w:footnoteRef/>
      </w:r>
      <w:r w:rsidRPr="006C5157">
        <w:rPr>
          <w:rFonts w:ascii="Arial Narrow" w:hAnsi="Arial Narrow" w:cs="Arial"/>
          <w:sz w:val="16"/>
          <w:szCs w:val="16"/>
        </w:rPr>
        <w:tab/>
      </w:r>
      <w:r w:rsidRPr="006C5157">
        <w:rPr>
          <w:rFonts w:ascii="Arial Narrow" w:hAnsi="Arial Narrow"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059ED" w14:textId="77777777" w:rsidR="004231E5" w:rsidRDefault="004231E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52D4D9AF" w:rsidR="00344219" w:rsidRPr="001F013A" w:rsidRDefault="00344219" w:rsidP="00DD3EE2">
    <w:pPr>
      <w:pStyle w:val="Hlavika"/>
      <w:rPr>
        <w:rFonts w:ascii="Arial Narrow" w:hAnsi="Arial Narrow"/>
        <w:sz w:val="20"/>
      </w:rPr>
    </w:pPr>
    <w:r>
      <w:rPr>
        <w:noProof/>
      </w:rPr>
      <w:drawing>
        <wp:anchor distT="0" distB="0" distL="114300" distR="114300" simplePos="0" relativeHeight="251666432" behindDoc="1" locked="0" layoutInCell="1" allowOverlap="1" wp14:anchorId="4AAFF467" wp14:editId="4ACDD920">
          <wp:simplePos x="0" y="0"/>
          <wp:positionH relativeFrom="column">
            <wp:posOffset>194310</wp:posOffset>
          </wp:positionH>
          <wp:positionV relativeFrom="paragraph">
            <wp:posOffset>-99695</wp:posOffset>
          </wp:positionV>
          <wp:extent cx="906780" cy="447980"/>
          <wp:effectExtent l="0" t="0" r="7620" b="9525"/>
          <wp:wrapTight wrapText="bothSides">
            <wp:wrapPolygon edited="0">
              <wp:start x="0" y="0"/>
              <wp:lineTo x="0" y="21140"/>
              <wp:lineTo x="21328" y="21140"/>
              <wp:lineTo x="21328"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906780" cy="447980"/>
                  </a:xfrm>
                  <a:prstGeom prst="rect">
                    <a:avLst/>
                  </a:prstGeom>
                </pic:spPr>
              </pic:pic>
            </a:graphicData>
          </a:graphic>
        </wp:anchor>
      </w:drawing>
    </w:r>
    <w:r>
      <w:rPr>
        <w:noProof/>
      </w:rPr>
      <w:drawing>
        <wp:anchor distT="0" distB="0" distL="114300" distR="114300" simplePos="0" relativeHeight="251665408" behindDoc="1" locked="0" layoutInCell="1" allowOverlap="1" wp14:anchorId="7A07539D" wp14:editId="14783254">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6E9F2FA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5845B6A" w:rsidR="00344219" w:rsidRDefault="00344219" w:rsidP="00DD3EE2">
    <w:pPr>
      <w:pStyle w:val="Hlavika"/>
    </w:pPr>
  </w:p>
  <w:p w14:paraId="25C2BAF4" w14:textId="2234E623" w:rsidR="00344219" w:rsidRPr="00FC401E" w:rsidRDefault="00344219"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59F7"/>
    <w:multiLevelType w:val="multilevel"/>
    <w:tmpl w:val="D6A6487C"/>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cs="Times New Roman"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8330555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val="0"/>
        <w:color w:val="44546A" w:themeColor="text2"/>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0DD6D75"/>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0" w15:restartNumberingAfterBreak="0">
    <w:nsid w:val="21C8213B"/>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1"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48F3A55"/>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8"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2C224115"/>
    <w:multiLevelType w:val="multilevel"/>
    <w:tmpl w:val="0FA6A52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Letter"/>
      <w:lvlText w:val="%4."/>
      <w:lvlJc w:val="left"/>
      <w:pPr>
        <w:tabs>
          <w:tab w:val="num" w:pos="1440"/>
        </w:tabs>
        <w:ind w:left="1440" w:hanging="720"/>
      </w:pPr>
      <w:rPr>
        <w:rFonts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0"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5"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6" w15:restartNumberingAfterBreak="0">
    <w:nsid w:val="3A49398E"/>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3F1D7B6F"/>
    <w:multiLevelType w:val="hybridMultilevel"/>
    <w:tmpl w:val="285255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29F0613"/>
    <w:multiLevelType w:val="hybridMultilevel"/>
    <w:tmpl w:val="89CCC5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5" w15:restartNumberingAfterBreak="0">
    <w:nsid w:val="5999053D"/>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9" w15:restartNumberingAfterBreak="0">
    <w:nsid w:val="6F247D3F"/>
    <w:multiLevelType w:val="hybridMultilevel"/>
    <w:tmpl w:val="3E360FE6"/>
    <w:lvl w:ilvl="0" w:tplc="041B001B">
      <w:start w:val="1"/>
      <w:numFmt w:val="lowerRoman"/>
      <w:lvlText w:val="%1."/>
      <w:lvlJc w:val="right"/>
      <w:pPr>
        <w:ind w:left="805" w:hanging="360"/>
      </w:pPr>
    </w:lvl>
    <w:lvl w:ilvl="1" w:tplc="041B0019" w:tentative="1">
      <w:start w:val="1"/>
      <w:numFmt w:val="lowerLetter"/>
      <w:lvlText w:val="%2."/>
      <w:lvlJc w:val="left"/>
      <w:pPr>
        <w:ind w:left="1525" w:hanging="360"/>
      </w:pPr>
    </w:lvl>
    <w:lvl w:ilvl="2" w:tplc="041B001B" w:tentative="1">
      <w:start w:val="1"/>
      <w:numFmt w:val="lowerRoman"/>
      <w:lvlText w:val="%3."/>
      <w:lvlJc w:val="right"/>
      <w:pPr>
        <w:ind w:left="2245" w:hanging="180"/>
      </w:pPr>
    </w:lvl>
    <w:lvl w:ilvl="3" w:tplc="041B000F" w:tentative="1">
      <w:start w:val="1"/>
      <w:numFmt w:val="decimal"/>
      <w:lvlText w:val="%4."/>
      <w:lvlJc w:val="left"/>
      <w:pPr>
        <w:ind w:left="2965" w:hanging="360"/>
      </w:pPr>
    </w:lvl>
    <w:lvl w:ilvl="4" w:tplc="041B0019" w:tentative="1">
      <w:start w:val="1"/>
      <w:numFmt w:val="lowerLetter"/>
      <w:lvlText w:val="%5."/>
      <w:lvlJc w:val="left"/>
      <w:pPr>
        <w:ind w:left="3685" w:hanging="360"/>
      </w:pPr>
    </w:lvl>
    <w:lvl w:ilvl="5" w:tplc="041B001B" w:tentative="1">
      <w:start w:val="1"/>
      <w:numFmt w:val="lowerRoman"/>
      <w:lvlText w:val="%6."/>
      <w:lvlJc w:val="right"/>
      <w:pPr>
        <w:ind w:left="4405" w:hanging="180"/>
      </w:pPr>
    </w:lvl>
    <w:lvl w:ilvl="6" w:tplc="041B000F" w:tentative="1">
      <w:start w:val="1"/>
      <w:numFmt w:val="decimal"/>
      <w:lvlText w:val="%7."/>
      <w:lvlJc w:val="left"/>
      <w:pPr>
        <w:ind w:left="5125" w:hanging="360"/>
      </w:pPr>
    </w:lvl>
    <w:lvl w:ilvl="7" w:tplc="041B0019" w:tentative="1">
      <w:start w:val="1"/>
      <w:numFmt w:val="lowerLetter"/>
      <w:lvlText w:val="%8."/>
      <w:lvlJc w:val="left"/>
      <w:pPr>
        <w:ind w:left="5845" w:hanging="360"/>
      </w:pPr>
    </w:lvl>
    <w:lvl w:ilvl="8" w:tplc="041B001B" w:tentative="1">
      <w:start w:val="1"/>
      <w:numFmt w:val="lowerRoman"/>
      <w:lvlText w:val="%9."/>
      <w:lvlJc w:val="right"/>
      <w:pPr>
        <w:ind w:left="6565" w:hanging="180"/>
      </w:pPr>
    </w:lvl>
  </w:abstractNum>
  <w:abstractNum w:abstractNumId="7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7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7" w15:restartNumberingAfterBreak="0">
    <w:nsid w:val="7F996BC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6265195">
    <w:abstractNumId w:val="56"/>
  </w:num>
  <w:num w:numId="2" w16cid:durableId="506676835">
    <w:abstractNumId w:val="68"/>
  </w:num>
  <w:num w:numId="3" w16cid:durableId="986327546">
    <w:abstractNumId w:val="31"/>
  </w:num>
  <w:num w:numId="4" w16cid:durableId="786700168">
    <w:abstractNumId w:val="42"/>
  </w:num>
  <w:num w:numId="5" w16cid:durableId="1953782963">
    <w:abstractNumId w:val="78"/>
  </w:num>
  <w:num w:numId="6" w16cid:durableId="141048527">
    <w:abstractNumId w:val="1"/>
  </w:num>
  <w:num w:numId="7" w16cid:durableId="2120907427">
    <w:abstractNumId w:val="16"/>
  </w:num>
  <w:num w:numId="8" w16cid:durableId="2087997623">
    <w:abstractNumId w:val="64"/>
  </w:num>
  <w:num w:numId="9" w16cid:durableId="2052798731">
    <w:abstractNumId w:val="22"/>
  </w:num>
  <w:num w:numId="10" w16cid:durableId="1946420920">
    <w:abstractNumId w:val="6"/>
  </w:num>
  <w:num w:numId="11" w16cid:durableId="1557282707">
    <w:abstractNumId w:val="26"/>
  </w:num>
  <w:num w:numId="12" w16cid:durableId="1011488346">
    <w:abstractNumId w:val="28"/>
  </w:num>
  <w:num w:numId="13" w16cid:durableId="342897691">
    <w:abstractNumId w:val="7"/>
  </w:num>
  <w:num w:numId="14" w16cid:durableId="523789037">
    <w:abstractNumId w:val="11"/>
  </w:num>
  <w:num w:numId="15" w16cid:durableId="1978802416">
    <w:abstractNumId w:val="65"/>
  </w:num>
  <w:num w:numId="16" w16cid:durableId="847331529">
    <w:abstractNumId w:val="2"/>
  </w:num>
  <w:num w:numId="17" w16cid:durableId="201289816">
    <w:abstractNumId w:val="73"/>
  </w:num>
  <w:num w:numId="18" w16cid:durableId="411515830">
    <w:abstractNumId w:val="32"/>
  </w:num>
  <w:num w:numId="19" w16cid:durableId="1308441079">
    <w:abstractNumId w:val="52"/>
  </w:num>
  <w:num w:numId="20" w16cid:durableId="940531532">
    <w:abstractNumId w:val="66"/>
  </w:num>
  <w:num w:numId="21" w16cid:durableId="160437968">
    <w:abstractNumId w:val="60"/>
  </w:num>
  <w:num w:numId="22" w16cid:durableId="795029173">
    <w:abstractNumId w:val="53"/>
  </w:num>
  <w:num w:numId="23" w16cid:durableId="1296990016">
    <w:abstractNumId w:val="8"/>
  </w:num>
  <w:num w:numId="24" w16cid:durableId="492914354">
    <w:abstractNumId w:val="46"/>
  </w:num>
  <w:num w:numId="25" w16cid:durableId="1695691125">
    <w:abstractNumId w:val="54"/>
  </w:num>
  <w:num w:numId="26" w16cid:durableId="592053306">
    <w:abstractNumId w:val="57"/>
  </w:num>
  <w:num w:numId="27" w16cid:durableId="489253405">
    <w:abstractNumId w:val="76"/>
  </w:num>
  <w:num w:numId="28" w16cid:durableId="101724517">
    <w:abstractNumId w:val="21"/>
  </w:num>
  <w:num w:numId="29" w16cid:durableId="689528949">
    <w:abstractNumId w:val="15"/>
  </w:num>
  <w:num w:numId="30" w16cid:durableId="1722362399">
    <w:abstractNumId w:val="40"/>
  </w:num>
  <w:num w:numId="31" w16cid:durableId="1128861946">
    <w:abstractNumId w:val="9"/>
  </w:num>
  <w:num w:numId="32" w16cid:durableId="1334644924">
    <w:abstractNumId w:val="12"/>
  </w:num>
  <w:num w:numId="33" w16cid:durableId="814760083">
    <w:abstractNumId w:val="24"/>
  </w:num>
  <w:num w:numId="34" w16cid:durableId="1838418658">
    <w:abstractNumId w:val="5"/>
  </w:num>
  <w:num w:numId="35" w16cid:durableId="313221238">
    <w:abstractNumId w:val="62"/>
  </w:num>
  <w:num w:numId="36" w16cid:durableId="1481724988">
    <w:abstractNumId w:val="63"/>
  </w:num>
  <w:num w:numId="37" w16cid:durableId="231473807">
    <w:abstractNumId w:val="70"/>
  </w:num>
  <w:num w:numId="38" w16cid:durableId="1388842992">
    <w:abstractNumId w:val="59"/>
  </w:num>
  <w:num w:numId="39" w16cid:durableId="361394917">
    <w:abstractNumId w:val="49"/>
  </w:num>
  <w:num w:numId="40" w16cid:durableId="1412584741">
    <w:abstractNumId w:val="50"/>
  </w:num>
  <w:num w:numId="41" w16cid:durableId="1058238692">
    <w:abstractNumId w:val="3"/>
  </w:num>
  <w:num w:numId="42" w16cid:durableId="1345286158">
    <w:abstractNumId w:val="18"/>
  </w:num>
  <w:num w:numId="43" w16cid:durableId="661934872">
    <w:abstractNumId w:val="34"/>
  </w:num>
  <w:num w:numId="44" w16cid:durableId="986980213">
    <w:abstractNumId w:val="61"/>
  </w:num>
  <w:num w:numId="45" w16cid:durableId="1219127682">
    <w:abstractNumId w:val="43"/>
  </w:num>
  <w:num w:numId="46" w16cid:durableId="968707325">
    <w:abstractNumId w:val="58"/>
  </w:num>
  <w:num w:numId="47" w16cid:durableId="1141651774">
    <w:abstractNumId w:val="48"/>
  </w:num>
  <w:num w:numId="48" w16cid:durableId="1204559194">
    <w:abstractNumId w:val="51"/>
  </w:num>
  <w:num w:numId="49" w16cid:durableId="1110203551">
    <w:abstractNumId w:val="25"/>
  </w:num>
  <w:num w:numId="50" w16cid:durableId="1567034163">
    <w:abstractNumId w:val="72"/>
  </w:num>
  <w:num w:numId="51" w16cid:durableId="1637297824">
    <w:abstractNumId w:val="71"/>
  </w:num>
  <w:num w:numId="52" w16cid:durableId="1339653080">
    <w:abstractNumId w:val="44"/>
  </w:num>
  <w:num w:numId="53" w16cid:durableId="1746414296">
    <w:abstractNumId w:val="37"/>
  </w:num>
  <w:num w:numId="54" w16cid:durableId="69083701">
    <w:abstractNumId w:val="4"/>
  </w:num>
  <w:num w:numId="55" w16cid:durableId="1902980648">
    <w:abstractNumId w:val="17"/>
  </w:num>
  <w:num w:numId="56" w16cid:durableId="1931693670">
    <w:abstractNumId w:val="10"/>
  </w:num>
  <w:num w:numId="57" w16cid:durableId="1223371229">
    <w:abstractNumId w:val="39"/>
  </w:num>
  <w:num w:numId="58" w16cid:durableId="1403024746">
    <w:abstractNumId w:val="67"/>
  </w:num>
  <w:num w:numId="59" w16cid:durableId="1842040765">
    <w:abstractNumId w:val="47"/>
  </w:num>
  <w:num w:numId="60" w16cid:durableId="1238444381">
    <w:abstractNumId w:val="30"/>
  </w:num>
  <w:num w:numId="61" w16cid:durableId="269823918">
    <w:abstractNumId w:val="38"/>
  </w:num>
  <w:num w:numId="62" w16cid:durableId="2116054865">
    <w:abstractNumId w:val="14"/>
  </w:num>
  <w:num w:numId="63" w16cid:durableId="1968733030">
    <w:abstractNumId w:val="75"/>
  </w:num>
  <w:num w:numId="64" w16cid:durableId="428698690">
    <w:abstractNumId w:val="13"/>
  </w:num>
  <w:num w:numId="65" w16cid:durableId="1573127118">
    <w:abstractNumId w:val="35"/>
  </w:num>
  <w:num w:numId="66" w16cid:durableId="181483435">
    <w:abstractNumId w:val="27"/>
  </w:num>
  <w:num w:numId="67" w16cid:durableId="1412966618">
    <w:abstractNumId w:val="33"/>
  </w:num>
  <w:num w:numId="68" w16cid:durableId="710499004">
    <w:abstractNumId w:val="74"/>
  </w:num>
  <w:num w:numId="69" w16cid:durableId="468547452">
    <w:abstractNumId w:val="0"/>
  </w:num>
  <w:num w:numId="70" w16cid:durableId="654145408">
    <w:abstractNumId w:val="29"/>
  </w:num>
  <w:num w:numId="71" w16cid:durableId="558976729">
    <w:abstractNumId w:val="41"/>
  </w:num>
  <w:num w:numId="72" w16cid:durableId="334767803">
    <w:abstractNumId w:val="19"/>
  </w:num>
  <w:num w:numId="73" w16cid:durableId="871962235">
    <w:abstractNumId w:val="20"/>
  </w:num>
  <w:num w:numId="74" w16cid:durableId="503129123">
    <w:abstractNumId w:val="45"/>
  </w:num>
  <w:num w:numId="75" w16cid:durableId="1149253270">
    <w:abstractNumId w:val="55"/>
  </w:num>
  <w:num w:numId="76" w16cid:durableId="291793046">
    <w:abstractNumId w:val="36"/>
  </w:num>
  <w:num w:numId="77" w16cid:durableId="1225335676">
    <w:abstractNumId w:val="23"/>
  </w:num>
  <w:num w:numId="78" w16cid:durableId="1614555140">
    <w:abstractNumId w:val="69"/>
  </w:num>
  <w:num w:numId="79" w16cid:durableId="1770931681">
    <w:abstractNumId w:val="77"/>
  </w:num>
  <w:num w:numId="80" w16cid:durableId="762802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825243871">
    <w:abstractNumId w:val="14"/>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el Pavlačka">
    <w15:presenceInfo w15:providerId="None" w15:userId="Daniel Pavlač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06FA3"/>
    <w:rsid w:val="00007A2D"/>
    <w:rsid w:val="00016DEA"/>
    <w:rsid w:val="00020AEB"/>
    <w:rsid w:val="00026CF2"/>
    <w:rsid w:val="000305C9"/>
    <w:rsid w:val="00033565"/>
    <w:rsid w:val="0003618B"/>
    <w:rsid w:val="000379C9"/>
    <w:rsid w:val="00041560"/>
    <w:rsid w:val="00042372"/>
    <w:rsid w:val="0004720D"/>
    <w:rsid w:val="0005181F"/>
    <w:rsid w:val="0005684E"/>
    <w:rsid w:val="000569D6"/>
    <w:rsid w:val="00064620"/>
    <w:rsid w:val="00064A66"/>
    <w:rsid w:val="00065CC5"/>
    <w:rsid w:val="00066F24"/>
    <w:rsid w:val="00073702"/>
    <w:rsid w:val="0007610E"/>
    <w:rsid w:val="00081FA8"/>
    <w:rsid w:val="0008289A"/>
    <w:rsid w:val="000856E1"/>
    <w:rsid w:val="000907B7"/>
    <w:rsid w:val="00091B50"/>
    <w:rsid w:val="000A1C65"/>
    <w:rsid w:val="000A4443"/>
    <w:rsid w:val="000A52FB"/>
    <w:rsid w:val="000A64EF"/>
    <w:rsid w:val="000B07C6"/>
    <w:rsid w:val="000B19BE"/>
    <w:rsid w:val="000B36DF"/>
    <w:rsid w:val="000C25C2"/>
    <w:rsid w:val="000C3280"/>
    <w:rsid w:val="000C367D"/>
    <w:rsid w:val="000C70A1"/>
    <w:rsid w:val="000D455B"/>
    <w:rsid w:val="000E1177"/>
    <w:rsid w:val="000E6FF9"/>
    <w:rsid w:val="000E7ED8"/>
    <w:rsid w:val="000F1EAE"/>
    <w:rsid w:val="000F221D"/>
    <w:rsid w:val="000F3C2E"/>
    <w:rsid w:val="000F55AF"/>
    <w:rsid w:val="00103589"/>
    <w:rsid w:val="0010394B"/>
    <w:rsid w:val="001047EB"/>
    <w:rsid w:val="001102C7"/>
    <w:rsid w:val="00111EE5"/>
    <w:rsid w:val="00116361"/>
    <w:rsid w:val="00117483"/>
    <w:rsid w:val="00127892"/>
    <w:rsid w:val="00132497"/>
    <w:rsid w:val="0014007B"/>
    <w:rsid w:val="0015023D"/>
    <w:rsid w:val="00156B34"/>
    <w:rsid w:val="00156C68"/>
    <w:rsid w:val="00164E0F"/>
    <w:rsid w:val="001651C7"/>
    <w:rsid w:val="00165E3E"/>
    <w:rsid w:val="00175444"/>
    <w:rsid w:val="00175E83"/>
    <w:rsid w:val="00181664"/>
    <w:rsid w:val="00182C4F"/>
    <w:rsid w:val="00182D10"/>
    <w:rsid w:val="00183589"/>
    <w:rsid w:val="00184BEE"/>
    <w:rsid w:val="001862A8"/>
    <w:rsid w:val="001871DC"/>
    <w:rsid w:val="001931A7"/>
    <w:rsid w:val="00193E2A"/>
    <w:rsid w:val="001A3BF1"/>
    <w:rsid w:val="001A66BD"/>
    <w:rsid w:val="001A7A3A"/>
    <w:rsid w:val="001B1AC2"/>
    <w:rsid w:val="001B1B23"/>
    <w:rsid w:val="001B1D3F"/>
    <w:rsid w:val="001B7788"/>
    <w:rsid w:val="001C2252"/>
    <w:rsid w:val="001C32D3"/>
    <w:rsid w:val="001C383A"/>
    <w:rsid w:val="001C7C64"/>
    <w:rsid w:val="001D1A82"/>
    <w:rsid w:val="001D2251"/>
    <w:rsid w:val="001D2E35"/>
    <w:rsid w:val="001D5273"/>
    <w:rsid w:val="001D5CA8"/>
    <w:rsid w:val="001E483A"/>
    <w:rsid w:val="001E7F00"/>
    <w:rsid w:val="001F4CCC"/>
    <w:rsid w:val="001F75B6"/>
    <w:rsid w:val="00200A91"/>
    <w:rsid w:val="00207E22"/>
    <w:rsid w:val="0021172D"/>
    <w:rsid w:val="00217788"/>
    <w:rsid w:val="002276A7"/>
    <w:rsid w:val="00227859"/>
    <w:rsid w:val="002319F5"/>
    <w:rsid w:val="002351FA"/>
    <w:rsid w:val="00236E5C"/>
    <w:rsid w:val="0024466F"/>
    <w:rsid w:val="002450DB"/>
    <w:rsid w:val="00253953"/>
    <w:rsid w:val="0025535C"/>
    <w:rsid w:val="00257130"/>
    <w:rsid w:val="00261B74"/>
    <w:rsid w:val="00263E87"/>
    <w:rsid w:val="002644F7"/>
    <w:rsid w:val="002659D3"/>
    <w:rsid w:val="00274674"/>
    <w:rsid w:val="00283BA3"/>
    <w:rsid w:val="00286133"/>
    <w:rsid w:val="00294AA0"/>
    <w:rsid w:val="002954FB"/>
    <w:rsid w:val="002C02AF"/>
    <w:rsid w:val="002C0F04"/>
    <w:rsid w:val="002C179C"/>
    <w:rsid w:val="002D1949"/>
    <w:rsid w:val="002E1ED1"/>
    <w:rsid w:val="002E4512"/>
    <w:rsid w:val="002E5988"/>
    <w:rsid w:val="002E60A3"/>
    <w:rsid w:val="002F3108"/>
    <w:rsid w:val="002F5D83"/>
    <w:rsid w:val="002F6656"/>
    <w:rsid w:val="002F7719"/>
    <w:rsid w:val="00300E84"/>
    <w:rsid w:val="00305762"/>
    <w:rsid w:val="00310133"/>
    <w:rsid w:val="00311E1F"/>
    <w:rsid w:val="00312153"/>
    <w:rsid w:val="003154B9"/>
    <w:rsid w:val="00316374"/>
    <w:rsid w:val="0032069F"/>
    <w:rsid w:val="003236C2"/>
    <w:rsid w:val="00325FC2"/>
    <w:rsid w:val="00330781"/>
    <w:rsid w:val="003357FD"/>
    <w:rsid w:val="003426E3"/>
    <w:rsid w:val="00344219"/>
    <w:rsid w:val="003531B1"/>
    <w:rsid w:val="0036248B"/>
    <w:rsid w:val="00372B21"/>
    <w:rsid w:val="00374B3F"/>
    <w:rsid w:val="00375F69"/>
    <w:rsid w:val="00377989"/>
    <w:rsid w:val="003814F9"/>
    <w:rsid w:val="00391D39"/>
    <w:rsid w:val="00392626"/>
    <w:rsid w:val="003A07DC"/>
    <w:rsid w:val="003A2918"/>
    <w:rsid w:val="003A4993"/>
    <w:rsid w:val="003A52D5"/>
    <w:rsid w:val="003A5D92"/>
    <w:rsid w:val="003B05C3"/>
    <w:rsid w:val="003B171B"/>
    <w:rsid w:val="003B4A66"/>
    <w:rsid w:val="003B7566"/>
    <w:rsid w:val="003C1560"/>
    <w:rsid w:val="003D2F4F"/>
    <w:rsid w:val="003D39D0"/>
    <w:rsid w:val="003D6BF8"/>
    <w:rsid w:val="003D746C"/>
    <w:rsid w:val="003E1496"/>
    <w:rsid w:val="003E3619"/>
    <w:rsid w:val="003E5BDB"/>
    <w:rsid w:val="003E6697"/>
    <w:rsid w:val="003E6F8F"/>
    <w:rsid w:val="003F0011"/>
    <w:rsid w:val="003F1701"/>
    <w:rsid w:val="003F6D35"/>
    <w:rsid w:val="00406DDA"/>
    <w:rsid w:val="00406EAA"/>
    <w:rsid w:val="004218C4"/>
    <w:rsid w:val="00421F08"/>
    <w:rsid w:val="00422D67"/>
    <w:rsid w:val="004231E5"/>
    <w:rsid w:val="004324AB"/>
    <w:rsid w:val="0044013E"/>
    <w:rsid w:val="004433D8"/>
    <w:rsid w:val="00443977"/>
    <w:rsid w:val="004461E5"/>
    <w:rsid w:val="004530CF"/>
    <w:rsid w:val="00453418"/>
    <w:rsid w:val="00455205"/>
    <w:rsid w:val="00463F92"/>
    <w:rsid w:val="00465C96"/>
    <w:rsid w:val="00466A13"/>
    <w:rsid w:val="00466C40"/>
    <w:rsid w:val="00467625"/>
    <w:rsid w:val="00477B6C"/>
    <w:rsid w:val="00481344"/>
    <w:rsid w:val="00482EAE"/>
    <w:rsid w:val="0048669C"/>
    <w:rsid w:val="00495F6E"/>
    <w:rsid w:val="004A16E0"/>
    <w:rsid w:val="004A2FB5"/>
    <w:rsid w:val="004A5D7A"/>
    <w:rsid w:val="004A7113"/>
    <w:rsid w:val="004B0BBF"/>
    <w:rsid w:val="004B5CAD"/>
    <w:rsid w:val="004B6729"/>
    <w:rsid w:val="004B6FD8"/>
    <w:rsid w:val="004C09DA"/>
    <w:rsid w:val="004C4FA0"/>
    <w:rsid w:val="004D750A"/>
    <w:rsid w:val="004D7D41"/>
    <w:rsid w:val="004E1022"/>
    <w:rsid w:val="004E5FC5"/>
    <w:rsid w:val="004E725E"/>
    <w:rsid w:val="004E7718"/>
    <w:rsid w:val="004F2582"/>
    <w:rsid w:val="004F2597"/>
    <w:rsid w:val="004F2ED1"/>
    <w:rsid w:val="004F7821"/>
    <w:rsid w:val="00503EA6"/>
    <w:rsid w:val="00506D83"/>
    <w:rsid w:val="00512D03"/>
    <w:rsid w:val="00515B27"/>
    <w:rsid w:val="00531A13"/>
    <w:rsid w:val="00531ECE"/>
    <w:rsid w:val="0053485C"/>
    <w:rsid w:val="00535638"/>
    <w:rsid w:val="0053630A"/>
    <w:rsid w:val="00541A54"/>
    <w:rsid w:val="0054378D"/>
    <w:rsid w:val="00543C90"/>
    <w:rsid w:val="005541EF"/>
    <w:rsid w:val="005543AE"/>
    <w:rsid w:val="00556E68"/>
    <w:rsid w:val="005609FD"/>
    <w:rsid w:val="0056357B"/>
    <w:rsid w:val="005723CC"/>
    <w:rsid w:val="00573362"/>
    <w:rsid w:val="00574067"/>
    <w:rsid w:val="005760CC"/>
    <w:rsid w:val="00580427"/>
    <w:rsid w:val="00595B92"/>
    <w:rsid w:val="00596968"/>
    <w:rsid w:val="00597A23"/>
    <w:rsid w:val="005A24B9"/>
    <w:rsid w:val="005A42E1"/>
    <w:rsid w:val="005A5133"/>
    <w:rsid w:val="005A7AFE"/>
    <w:rsid w:val="005B082C"/>
    <w:rsid w:val="005B2B01"/>
    <w:rsid w:val="005B3A2C"/>
    <w:rsid w:val="005B5763"/>
    <w:rsid w:val="005C3D29"/>
    <w:rsid w:val="005C7DBB"/>
    <w:rsid w:val="005D3788"/>
    <w:rsid w:val="005D3870"/>
    <w:rsid w:val="005D4668"/>
    <w:rsid w:val="005E7202"/>
    <w:rsid w:val="005F0F78"/>
    <w:rsid w:val="005F1C75"/>
    <w:rsid w:val="005F543C"/>
    <w:rsid w:val="005F64C4"/>
    <w:rsid w:val="005F6F06"/>
    <w:rsid w:val="0061566C"/>
    <w:rsid w:val="0063182B"/>
    <w:rsid w:val="006359C9"/>
    <w:rsid w:val="00643184"/>
    <w:rsid w:val="0064727E"/>
    <w:rsid w:val="00661A23"/>
    <w:rsid w:val="006659AB"/>
    <w:rsid w:val="00671CC6"/>
    <w:rsid w:val="00672120"/>
    <w:rsid w:val="0067735B"/>
    <w:rsid w:val="00685F1A"/>
    <w:rsid w:val="0068722F"/>
    <w:rsid w:val="00687273"/>
    <w:rsid w:val="00693C31"/>
    <w:rsid w:val="006941AD"/>
    <w:rsid w:val="00696061"/>
    <w:rsid w:val="0069665F"/>
    <w:rsid w:val="006A048B"/>
    <w:rsid w:val="006A27D3"/>
    <w:rsid w:val="006A2B96"/>
    <w:rsid w:val="006A62C0"/>
    <w:rsid w:val="006B0DB9"/>
    <w:rsid w:val="006B6718"/>
    <w:rsid w:val="006C5157"/>
    <w:rsid w:val="006C54ED"/>
    <w:rsid w:val="006C7A83"/>
    <w:rsid w:val="006C7DF6"/>
    <w:rsid w:val="006D0AAF"/>
    <w:rsid w:val="006D1CFB"/>
    <w:rsid w:val="006D29F3"/>
    <w:rsid w:val="006D2C8B"/>
    <w:rsid w:val="006E253A"/>
    <w:rsid w:val="006E3DF9"/>
    <w:rsid w:val="006E6056"/>
    <w:rsid w:val="006E6A25"/>
    <w:rsid w:val="006F093B"/>
    <w:rsid w:val="006F333C"/>
    <w:rsid w:val="006F5281"/>
    <w:rsid w:val="006F788C"/>
    <w:rsid w:val="00701A7A"/>
    <w:rsid w:val="00704C5E"/>
    <w:rsid w:val="00715270"/>
    <w:rsid w:val="00715D4A"/>
    <w:rsid w:val="007240A3"/>
    <w:rsid w:val="00725AD2"/>
    <w:rsid w:val="00726901"/>
    <w:rsid w:val="00732429"/>
    <w:rsid w:val="00732918"/>
    <w:rsid w:val="00733FAA"/>
    <w:rsid w:val="007373E1"/>
    <w:rsid w:val="007418F9"/>
    <w:rsid w:val="00744F8B"/>
    <w:rsid w:val="007453AB"/>
    <w:rsid w:val="00754D3C"/>
    <w:rsid w:val="00762195"/>
    <w:rsid w:val="007639A2"/>
    <w:rsid w:val="007710D0"/>
    <w:rsid w:val="00774C45"/>
    <w:rsid w:val="00780106"/>
    <w:rsid w:val="00780F81"/>
    <w:rsid w:val="007856E3"/>
    <w:rsid w:val="00791633"/>
    <w:rsid w:val="00793F1C"/>
    <w:rsid w:val="0079571E"/>
    <w:rsid w:val="007A0A8D"/>
    <w:rsid w:val="007A1A6E"/>
    <w:rsid w:val="007B57C0"/>
    <w:rsid w:val="007B5B99"/>
    <w:rsid w:val="007C31E8"/>
    <w:rsid w:val="007D12AA"/>
    <w:rsid w:val="007D1F0F"/>
    <w:rsid w:val="007D58CE"/>
    <w:rsid w:val="007D7F54"/>
    <w:rsid w:val="007E0270"/>
    <w:rsid w:val="007E0409"/>
    <w:rsid w:val="007E0534"/>
    <w:rsid w:val="007F0518"/>
    <w:rsid w:val="007F1E74"/>
    <w:rsid w:val="007F283C"/>
    <w:rsid w:val="0080104A"/>
    <w:rsid w:val="008014D4"/>
    <w:rsid w:val="00802379"/>
    <w:rsid w:val="00803FFD"/>
    <w:rsid w:val="00806079"/>
    <w:rsid w:val="008215FF"/>
    <w:rsid w:val="00823509"/>
    <w:rsid w:val="0082475B"/>
    <w:rsid w:val="00825667"/>
    <w:rsid w:val="00833EAE"/>
    <w:rsid w:val="0083548F"/>
    <w:rsid w:val="00843399"/>
    <w:rsid w:val="00843C6F"/>
    <w:rsid w:val="00844E04"/>
    <w:rsid w:val="00850A43"/>
    <w:rsid w:val="00850D5E"/>
    <w:rsid w:val="008544F9"/>
    <w:rsid w:val="00857902"/>
    <w:rsid w:val="008644F8"/>
    <w:rsid w:val="008657E3"/>
    <w:rsid w:val="00867B82"/>
    <w:rsid w:val="008724D3"/>
    <w:rsid w:val="00875F76"/>
    <w:rsid w:val="00882C9E"/>
    <w:rsid w:val="00890C26"/>
    <w:rsid w:val="008B0B08"/>
    <w:rsid w:val="008B2CE3"/>
    <w:rsid w:val="008C084D"/>
    <w:rsid w:val="008D079E"/>
    <w:rsid w:val="008D1010"/>
    <w:rsid w:val="008E170C"/>
    <w:rsid w:val="008E4E7C"/>
    <w:rsid w:val="008E7809"/>
    <w:rsid w:val="008F0E53"/>
    <w:rsid w:val="008F412A"/>
    <w:rsid w:val="008F5F19"/>
    <w:rsid w:val="0090412C"/>
    <w:rsid w:val="00905190"/>
    <w:rsid w:val="0091071C"/>
    <w:rsid w:val="00914EEE"/>
    <w:rsid w:val="00923017"/>
    <w:rsid w:val="009233A6"/>
    <w:rsid w:val="00937A8F"/>
    <w:rsid w:val="00946596"/>
    <w:rsid w:val="00946FAA"/>
    <w:rsid w:val="00955C2F"/>
    <w:rsid w:val="0096033B"/>
    <w:rsid w:val="00964630"/>
    <w:rsid w:val="00967D3D"/>
    <w:rsid w:val="009748C0"/>
    <w:rsid w:val="009821DC"/>
    <w:rsid w:val="009842D2"/>
    <w:rsid w:val="009852EB"/>
    <w:rsid w:val="00991762"/>
    <w:rsid w:val="00992D0C"/>
    <w:rsid w:val="00997F82"/>
    <w:rsid w:val="009A0537"/>
    <w:rsid w:val="009A09B1"/>
    <w:rsid w:val="009A1878"/>
    <w:rsid w:val="009A38B8"/>
    <w:rsid w:val="009A4A69"/>
    <w:rsid w:val="009A65F5"/>
    <w:rsid w:val="009B1C10"/>
    <w:rsid w:val="009B1F17"/>
    <w:rsid w:val="009B47E3"/>
    <w:rsid w:val="009C1523"/>
    <w:rsid w:val="009C1FF2"/>
    <w:rsid w:val="009C20A8"/>
    <w:rsid w:val="009C5FAA"/>
    <w:rsid w:val="009C6536"/>
    <w:rsid w:val="009D1DB8"/>
    <w:rsid w:val="009D7EA2"/>
    <w:rsid w:val="009E3320"/>
    <w:rsid w:val="009E612F"/>
    <w:rsid w:val="009F7541"/>
    <w:rsid w:val="00A10998"/>
    <w:rsid w:val="00A17393"/>
    <w:rsid w:val="00A252BF"/>
    <w:rsid w:val="00A32ED0"/>
    <w:rsid w:val="00A33E84"/>
    <w:rsid w:val="00A37301"/>
    <w:rsid w:val="00A37AF2"/>
    <w:rsid w:val="00A37E01"/>
    <w:rsid w:val="00A41FDA"/>
    <w:rsid w:val="00A43135"/>
    <w:rsid w:val="00A44EFB"/>
    <w:rsid w:val="00A52FA8"/>
    <w:rsid w:val="00A53783"/>
    <w:rsid w:val="00A55A15"/>
    <w:rsid w:val="00A55A1F"/>
    <w:rsid w:val="00A55D6C"/>
    <w:rsid w:val="00A573D6"/>
    <w:rsid w:val="00A57C24"/>
    <w:rsid w:val="00A64329"/>
    <w:rsid w:val="00A666FE"/>
    <w:rsid w:val="00A70A2A"/>
    <w:rsid w:val="00A74270"/>
    <w:rsid w:val="00A90A85"/>
    <w:rsid w:val="00A945C2"/>
    <w:rsid w:val="00A97509"/>
    <w:rsid w:val="00A97B68"/>
    <w:rsid w:val="00AA0A82"/>
    <w:rsid w:val="00AA39B6"/>
    <w:rsid w:val="00AB07F9"/>
    <w:rsid w:val="00AC028F"/>
    <w:rsid w:val="00AC36A2"/>
    <w:rsid w:val="00AC5976"/>
    <w:rsid w:val="00AC7E7E"/>
    <w:rsid w:val="00AD1E6C"/>
    <w:rsid w:val="00AD4007"/>
    <w:rsid w:val="00AD7FDE"/>
    <w:rsid w:val="00AE11DC"/>
    <w:rsid w:val="00AE1A20"/>
    <w:rsid w:val="00AE641C"/>
    <w:rsid w:val="00B022F4"/>
    <w:rsid w:val="00B0274E"/>
    <w:rsid w:val="00B10F27"/>
    <w:rsid w:val="00B113EC"/>
    <w:rsid w:val="00B12C25"/>
    <w:rsid w:val="00B12E40"/>
    <w:rsid w:val="00B26F6D"/>
    <w:rsid w:val="00B336CA"/>
    <w:rsid w:val="00B36BBA"/>
    <w:rsid w:val="00B43666"/>
    <w:rsid w:val="00B43839"/>
    <w:rsid w:val="00B43B53"/>
    <w:rsid w:val="00B44588"/>
    <w:rsid w:val="00B524E0"/>
    <w:rsid w:val="00B52E62"/>
    <w:rsid w:val="00B57F6C"/>
    <w:rsid w:val="00B657D5"/>
    <w:rsid w:val="00B673F2"/>
    <w:rsid w:val="00B73A19"/>
    <w:rsid w:val="00B75121"/>
    <w:rsid w:val="00B768E9"/>
    <w:rsid w:val="00B77133"/>
    <w:rsid w:val="00B81E2C"/>
    <w:rsid w:val="00B830C6"/>
    <w:rsid w:val="00B860B3"/>
    <w:rsid w:val="00B8659A"/>
    <w:rsid w:val="00B87A6E"/>
    <w:rsid w:val="00B96BC0"/>
    <w:rsid w:val="00BA10FB"/>
    <w:rsid w:val="00BA5F83"/>
    <w:rsid w:val="00BA6EF8"/>
    <w:rsid w:val="00BB13CD"/>
    <w:rsid w:val="00BB56CE"/>
    <w:rsid w:val="00BC63FC"/>
    <w:rsid w:val="00BC755F"/>
    <w:rsid w:val="00BD7C47"/>
    <w:rsid w:val="00BD7FFD"/>
    <w:rsid w:val="00BE60BE"/>
    <w:rsid w:val="00BE63FB"/>
    <w:rsid w:val="00BF6C3A"/>
    <w:rsid w:val="00BF7457"/>
    <w:rsid w:val="00C03B95"/>
    <w:rsid w:val="00C04A44"/>
    <w:rsid w:val="00C202B5"/>
    <w:rsid w:val="00C302E3"/>
    <w:rsid w:val="00C32AAB"/>
    <w:rsid w:val="00C32D04"/>
    <w:rsid w:val="00C40E58"/>
    <w:rsid w:val="00C473E6"/>
    <w:rsid w:val="00C51583"/>
    <w:rsid w:val="00C544B0"/>
    <w:rsid w:val="00C6707F"/>
    <w:rsid w:val="00C70084"/>
    <w:rsid w:val="00C72A19"/>
    <w:rsid w:val="00C74CBB"/>
    <w:rsid w:val="00C85FC6"/>
    <w:rsid w:val="00C94378"/>
    <w:rsid w:val="00CA18C8"/>
    <w:rsid w:val="00CA2B52"/>
    <w:rsid w:val="00CB08D8"/>
    <w:rsid w:val="00CB362A"/>
    <w:rsid w:val="00CD1024"/>
    <w:rsid w:val="00CD1027"/>
    <w:rsid w:val="00CD33A6"/>
    <w:rsid w:val="00CD453C"/>
    <w:rsid w:val="00CD5FE4"/>
    <w:rsid w:val="00CF002D"/>
    <w:rsid w:val="00CF1AEB"/>
    <w:rsid w:val="00CF32C2"/>
    <w:rsid w:val="00CF5529"/>
    <w:rsid w:val="00D002A1"/>
    <w:rsid w:val="00D05CF5"/>
    <w:rsid w:val="00D06765"/>
    <w:rsid w:val="00D15307"/>
    <w:rsid w:val="00D26091"/>
    <w:rsid w:val="00D3484A"/>
    <w:rsid w:val="00D44978"/>
    <w:rsid w:val="00D50729"/>
    <w:rsid w:val="00D5278A"/>
    <w:rsid w:val="00D54138"/>
    <w:rsid w:val="00D672A0"/>
    <w:rsid w:val="00D70E4D"/>
    <w:rsid w:val="00D75D44"/>
    <w:rsid w:val="00D8152B"/>
    <w:rsid w:val="00D820A6"/>
    <w:rsid w:val="00D82CE8"/>
    <w:rsid w:val="00D83861"/>
    <w:rsid w:val="00DA2DC3"/>
    <w:rsid w:val="00DA6B22"/>
    <w:rsid w:val="00DB2C62"/>
    <w:rsid w:val="00DB3F0F"/>
    <w:rsid w:val="00DD26C9"/>
    <w:rsid w:val="00DD3DA5"/>
    <w:rsid w:val="00DD3EE2"/>
    <w:rsid w:val="00DD6618"/>
    <w:rsid w:val="00DD6A61"/>
    <w:rsid w:val="00DD722D"/>
    <w:rsid w:val="00DE4354"/>
    <w:rsid w:val="00DE618A"/>
    <w:rsid w:val="00DE74C4"/>
    <w:rsid w:val="00DF0742"/>
    <w:rsid w:val="00DF122D"/>
    <w:rsid w:val="00DF16ED"/>
    <w:rsid w:val="00DF2013"/>
    <w:rsid w:val="00DF6C6D"/>
    <w:rsid w:val="00E0368D"/>
    <w:rsid w:val="00E101C8"/>
    <w:rsid w:val="00E1205A"/>
    <w:rsid w:val="00E23EE4"/>
    <w:rsid w:val="00E25742"/>
    <w:rsid w:val="00E30379"/>
    <w:rsid w:val="00E30CC7"/>
    <w:rsid w:val="00E30D9E"/>
    <w:rsid w:val="00E376AD"/>
    <w:rsid w:val="00E44198"/>
    <w:rsid w:val="00E47E99"/>
    <w:rsid w:val="00E54587"/>
    <w:rsid w:val="00E60334"/>
    <w:rsid w:val="00E61508"/>
    <w:rsid w:val="00E705B8"/>
    <w:rsid w:val="00E723F3"/>
    <w:rsid w:val="00E734A4"/>
    <w:rsid w:val="00E764DF"/>
    <w:rsid w:val="00E906F3"/>
    <w:rsid w:val="00E91593"/>
    <w:rsid w:val="00E922AD"/>
    <w:rsid w:val="00E94ED7"/>
    <w:rsid w:val="00E9613C"/>
    <w:rsid w:val="00EA155E"/>
    <w:rsid w:val="00EA3C9B"/>
    <w:rsid w:val="00EA766C"/>
    <w:rsid w:val="00EB29CA"/>
    <w:rsid w:val="00EB65C0"/>
    <w:rsid w:val="00EB6F04"/>
    <w:rsid w:val="00EC75DE"/>
    <w:rsid w:val="00EC7AEC"/>
    <w:rsid w:val="00ED0FA1"/>
    <w:rsid w:val="00ED17B7"/>
    <w:rsid w:val="00ED2F24"/>
    <w:rsid w:val="00ED6D9F"/>
    <w:rsid w:val="00EE0748"/>
    <w:rsid w:val="00EE1537"/>
    <w:rsid w:val="00EE255D"/>
    <w:rsid w:val="00EF2E95"/>
    <w:rsid w:val="00EF6638"/>
    <w:rsid w:val="00F004C3"/>
    <w:rsid w:val="00F108CA"/>
    <w:rsid w:val="00F12E6A"/>
    <w:rsid w:val="00F22C66"/>
    <w:rsid w:val="00F23F27"/>
    <w:rsid w:val="00F27CCE"/>
    <w:rsid w:val="00F303E0"/>
    <w:rsid w:val="00F30DAB"/>
    <w:rsid w:val="00F3234B"/>
    <w:rsid w:val="00F34153"/>
    <w:rsid w:val="00F37E7A"/>
    <w:rsid w:val="00F413B2"/>
    <w:rsid w:val="00F422EE"/>
    <w:rsid w:val="00F43666"/>
    <w:rsid w:val="00F44C97"/>
    <w:rsid w:val="00F45F6A"/>
    <w:rsid w:val="00F46141"/>
    <w:rsid w:val="00F47341"/>
    <w:rsid w:val="00F5202D"/>
    <w:rsid w:val="00F56A60"/>
    <w:rsid w:val="00F570AB"/>
    <w:rsid w:val="00F57E71"/>
    <w:rsid w:val="00F61F89"/>
    <w:rsid w:val="00F62451"/>
    <w:rsid w:val="00F771F1"/>
    <w:rsid w:val="00F8335C"/>
    <w:rsid w:val="00F84EC7"/>
    <w:rsid w:val="00FA4146"/>
    <w:rsid w:val="00FA5B22"/>
    <w:rsid w:val="00FA734C"/>
    <w:rsid w:val="00FA7987"/>
    <w:rsid w:val="00FA7A1A"/>
    <w:rsid w:val="00FB0090"/>
    <w:rsid w:val="00FB0591"/>
    <w:rsid w:val="00FB2E40"/>
    <w:rsid w:val="00FB4919"/>
    <w:rsid w:val="00FB50BE"/>
    <w:rsid w:val="00FB54EA"/>
    <w:rsid w:val="00FB755C"/>
    <w:rsid w:val="00FC1DEF"/>
    <w:rsid w:val="00FC50CE"/>
    <w:rsid w:val="00FD07A2"/>
    <w:rsid w:val="00FD44C8"/>
    <w:rsid w:val="00FD76F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3E8D5368-737F-4720-819D-2C08E652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391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89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luzby.genpro.gov.sk/zoznam-odsudenych-pravnickych-osob" TargetMode="External"/><Relationship Id="rId18" Type="http://schemas.openxmlformats.org/officeDocument/2006/relationships/hyperlink" Target="http://www.statnapomoc.sk/wp-content/uploads/2016/03/Prirucka-EK2015SK1.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mirri.gov.sk/mpsr/irop-programove-obdobie-2014-2020/clld/programove-dokumenty/prirucka-k-procesu-verejneho-obstaravania/index.html" TargetMode="External"/><Relationship Id="rId7" Type="http://schemas.openxmlformats.org/officeDocument/2006/relationships/endnotes" Target="endnotes.xml"/><Relationship Id="rId12" Type="http://schemas.openxmlformats.org/officeDocument/2006/relationships/hyperlink" Target="https://orsr.sk/" TargetMode="External"/><Relationship Id="rId17" Type="http://schemas.openxmlformats.org/officeDocument/2006/relationships/hyperlink" Target="https://www.ip.gov.sk/app/registerNZ/" TargetMode="External"/><Relationship Id="rId25" Type="http://schemas.openxmlformats.org/officeDocument/2006/relationships/hyperlink" Target="mailto:info@masinovec.s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ntimon.gov.sk/rozhodnutia-europskej-komisie-prikazujuce-slovenskej-republike-vymahat-neopravnene-poskytnutu-a-nezlucitelnu-statnu-pomoc/?csrt=13893992393057977797"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wps/portal/ext/Databases/register_organizacii/" TargetMode="External"/><Relationship Id="rId24" Type="http://schemas.openxmlformats.org/officeDocument/2006/relationships/hyperlink" Target="https://www.masinovec.sk/projekty/vyzvy-mas/"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statna-pomoc/index.html" TargetMode="External"/><Relationship Id="rId23" Type="http://schemas.openxmlformats.org/officeDocument/2006/relationships/hyperlink" Target="https://www.masinovec.sk/" TargetMode="External"/><Relationship Id="rId28" Type="http://schemas.openxmlformats.org/officeDocument/2006/relationships/header" Target="header2.xml"/><Relationship Id="rId10" Type="http://schemas.openxmlformats.org/officeDocument/2006/relationships/hyperlink" Target="https://rpo.statistics.sk" TargetMode="External"/><Relationship Id="rId19" Type="http://schemas.openxmlformats.org/officeDocument/2006/relationships/hyperlink" Target="http://www.registeruz.sk"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hyperlink" Target="http://www.registeruz.sk" TargetMode="External"/><Relationship Id="rId27" Type="http://schemas.openxmlformats.org/officeDocument/2006/relationships/footer" Target="footer1.xml"/><Relationship Id="rId30" Type="http://schemas.openxmlformats.org/officeDocument/2006/relationships/fontTable" Target="fontTable.xml"/><Relationship Id="rId8" Type="http://schemas.openxmlformats.org/officeDocument/2006/relationships/hyperlink" Target="https://www.masinovec.sk/"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1EB4"/>
    <w:rsid w:val="00044DBA"/>
    <w:rsid w:val="000738CB"/>
    <w:rsid w:val="00081B5F"/>
    <w:rsid w:val="000957DE"/>
    <w:rsid w:val="000E2AB8"/>
    <w:rsid w:val="00131266"/>
    <w:rsid w:val="0017479B"/>
    <w:rsid w:val="001B2475"/>
    <w:rsid w:val="00237B1B"/>
    <w:rsid w:val="00260D4E"/>
    <w:rsid w:val="00261F37"/>
    <w:rsid w:val="002640AA"/>
    <w:rsid w:val="002F3B4B"/>
    <w:rsid w:val="00301556"/>
    <w:rsid w:val="00331CE2"/>
    <w:rsid w:val="00334595"/>
    <w:rsid w:val="003706C2"/>
    <w:rsid w:val="00375A98"/>
    <w:rsid w:val="003C5B56"/>
    <w:rsid w:val="003F03A5"/>
    <w:rsid w:val="00420D87"/>
    <w:rsid w:val="004214E5"/>
    <w:rsid w:val="00424257"/>
    <w:rsid w:val="00436420"/>
    <w:rsid w:val="00451AC1"/>
    <w:rsid w:val="00452114"/>
    <w:rsid w:val="00473DE4"/>
    <w:rsid w:val="004B348D"/>
    <w:rsid w:val="004C5215"/>
    <w:rsid w:val="004E2BCA"/>
    <w:rsid w:val="004F2902"/>
    <w:rsid w:val="004F2CDE"/>
    <w:rsid w:val="00504897"/>
    <w:rsid w:val="00533407"/>
    <w:rsid w:val="00534E05"/>
    <w:rsid w:val="00540F5F"/>
    <w:rsid w:val="00560FCD"/>
    <w:rsid w:val="00562C21"/>
    <w:rsid w:val="00566ECA"/>
    <w:rsid w:val="005728CB"/>
    <w:rsid w:val="005E0EF8"/>
    <w:rsid w:val="0061653F"/>
    <w:rsid w:val="00620DC4"/>
    <w:rsid w:val="00633441"/>
    <w:rsid w:val="00652AEA"/>
    <w:rsid w:val="00657BCF"/>
    <w:rsid w:val="006E5343"/>
    <w:rsid w:val="007615B7"/>
    <w:rsid w:val="00786A38"/>
    <w:rsid w:val="007A0D81"/>
    <w:rsid w:val="007B5FBC"/>
    <w:rsid w:val="00825069"/>
    <w:rsid w:val="00843D91"/>
    <w:rsid w:val="008C3DC5"/>
    <w:rsid w:val="00924C55"/>
    <w:rsid w:val="00945002"/>
    <w:rsid w:val="00956837"/>
    <w:rsid w:val="009617A1"/>
    <w:rsid w:val="00965A52"/>
    <w:rsid w:val="0097008C"/>
    <w:rsid w:val="009B7CB8"/>
    <w:rsid w:val="009C3B1A"/>
    <w:rsid w:val="00A21FAA"/>
    <w:rsid w:val="00A30B05"/>
    <w:rsid w:val="00A34B2E"/>
    <w:rsid w:val="00A45D30"/>
    <w:rsid w:val="00A46377"/>
    <w:rsid w:val="00AC04BF"/>
    <w:rsid w:val="00AD1AB6"/>
    <w:rsid w:val="00AD6AB3"/>
    <w:rsid w:val="00AE1C22"/>
    <w:rsid w:val="00AE7BE2"/>
    <w:rsid w:val="00AF1F57"/>
    <w:rsid w:val="00AF7A03"/>
    <w:rsid w:val="00B05E4E"/>
    <w:rsid w:val="00B4115B"/>
    <w:rsid w:val="00B558D0"/>
    <w:rsid w:val="00B727C9"/>
    <w:rsid w:val="00B973B3"/>
    <w:rsid w:val="00BA64EF"/>
    <w:rsid w:val="00BB7349"/>
    <w:rsid w:val="00C11362"/>
    <w:rsid w:val="00C34E20"/>
    <w:rsid w:val="00C41399"/>
    <w:rsid w:val="00C47051"/>
    <w:rsid w:val="00C64CC7"/>
    <w:rsid w:val="00C84D6C"/>
    <w:rsid w:val="00C91FDE"/>
    <w:rsid w:val="00C97176"/>
    <w:rsid w:val="00CE0B62"/>
    <w:rsid w:val="00D40D81"/>
    <w:rsid w:val="00D55EB2"/>
    <w:rsid w:val="00D80D28"/>
    <w:rsid w:val="00DC30EC"/>
    <w:rsid w:val="00DD0724"/>
    <w:rsid w:val="00DE183C"/>
    <w:rsid w:val="00DE1FED"/>
    <w:rsid w:val="00E066CF"/>
    <w:rsid w:val="00E0700A"/>
    <w:rsid w:val="00E103FF"/>
    <w:rsid w:val="00E3109A"/>
    <w:rsid w:val="00E42414"/>
    <w:rsid w:val="00E50248"/>
    <w:rsid w:val="00E628CE"/>
    <w:rsid w:val="00E86F5B"/>
    <w:rsid w:val="00E9605B"/>
    <w:rsid w:val="00EB1ABD"/>
    <w:rsid w:val="00EB79E7"/>
    <w:rsid w:val="00EE0E0D"/>
    <w:rsid w:val="00F05891"/>
    <w:rsid w:val="00F06975"/>
    <w:rsid w:val="00F17D77"/>
    <w:rsid w:val="00F17F58"/>
    <w:rsid w:val="00F251AE"/>
    <w:rsid w:val="00F277A7"/>
    <w:rsid w:val="00F8155B"/>
    <w:rsid w:val="00F865A5"/>
    <w:rsid w:val="00F941AB"/>
    <w:rsid w:val="00FC0FB3"/>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D88B0-925F-4394-B9C2-9FA888E0E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11244</Words>
  <Characters>64094</Characters>
  <Application>Microsoft Office Word</Application>
  <DocSecurity>0</DocSecurity>
  <Lines>534</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dc:creator>
  <cp:keywords/>
  <dc:description/>
  <cp:lastModifiedBy>Daniel Pavlačka</cp:lastModifiedBy>
  <cp:revision>3</cp:revision>
  <cp:lastPrinted>2022-09-06T11:38:00Z</cp:lastPrinted>
  <dcterms:created xsi:type="dcterms:W3CDTF">2022-12-29T14:11:00Z</dcterms:created>
  <dcterms:modified xsi:type="dcterms:W3CDTF">2022-12-29T14:14:00Z</dcterms:modified>
</cp:coreProperties>
</file>